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442" w:firstLineChars="100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云浮市2016年社会保险信息披露通告</w:t>
      </w:r>
    </w:p>
    <w:p>
      <w:pPr>
        <w:spacing w:line="600" w:lineRule="exact"/>
        <w:ind w:firstLine="442" w:firstLineChars="100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《中华人民共和国社会保险法》第七十条、《人力资源社会保障部关于进一步健全社会保险信息披露制度的通知》（人社部发〔2014〕82号）和《关于印发〈广东省社会保险信息公开暂行办法〉的通知》（粤人社发〔2014〕171 号）的要求，现将我市 2016年社会保险信息披露情况通告如下：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一、各险种参保单位数、参保人数、缴费人数、人员结构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截至 2016年末，全市城镇职工养老、职工医疗、失业、工伤、生育保险参保单位分别为3.71 万户、1.75 万户、3.36 万户、2.17万户、3.17万户。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全市参加基本养老保险 161.60万人（其中，城镇职工基本养老保险（含离退休人数）44.83 万人、城乡居民基本养老保险116.77万人），男59.43万人，女57.34万人；基本医疗保险275.43万人（其中城镇职工基本医疗保险 22.77万人、城乡居民基本医疗保险 252.66万人，男129.24万人，女123.42万人）；失业保险17.82万人（男10.24万人，女7.58万人），工伤保险 18.64万人（男10.51万人，女8.13万人），生育保险17.81 万人（男10.12万人，女7.69万人）。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全市各险种缴费人数中，基本养老保险85.86万人（其中城镇职工基本养老保险18.22万人、城乡居民基本养老保险67.64万人）；基本医疗保险271.16万人（其中城镇职工医疗保险18.50万人、城乡居民基本医疗保险 252.66万人；失业保险 13.31万人，工伤保险 16.31万人，生育保险 16.42万人。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二、各险种缴费基数上下限、缴费比例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2015年，全市城镇单位在岗职工月平均工资为4161元。2016社保年度全市城镇职工基本养老保险缴费基数上限为16575元，缴费基数下限为2906元，实际月平均缴费工资为4161元，单位缴费比例 13%、个人缴费比例为 8%；城镇职工基本医疗保险缴费基数上限为12483元，缴费基数下限为2497元，实际月平均缴费工资4161元，单位缴费比例 6%、个人缴费比例为 2%；城乡居民基本养老保险缴费最高档次3600元/年，最低档次120 元/年。城乡居民基本医疗保险筹资标准为540元/人·年，其中，个人缴费120元、各级财政补助 420 元；工伤保险实际月平均缴费工资 4161元，平均单位缴费比例按行业不同确定（分为0.2%、0.4%、0.7%、0.85%、0.88%、0.9%、1.28%、1.52%八档），个人不缴费；失业保险缴费基数上限为12483元，缴费基数下限为 1210 元，实际月平均缴费工资4161元，单位缴费比例0.8%，个人缴费比例0.2 %；生育保险缴费基数上限为12483元，缴费基数下限为2497元，实际月平均缴费工资4161元，单位缴费比例 1%，个人不缴费。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三、各险种基金收入、支出、结余、资产负债及投资运营和收益情况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（一）各险种基金收入、支出和结余情况。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2016年，全市社会保险基金收入 502625.68万元，支出377447.67万元，当期结余 125178.01 万元，滚存结余693027.55万元。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城镇职工基本养老保险基金总收入 161414.22万元，其中，征缴收入127006.96万元、利息收入6250.48万元、转移收入3181.79万元；基金总支出135473.81万元，其中，待遇支出127148.05万元、转移支出1865.45万元；当期结余25940.41万元，滚存结余279171.55万元。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城乡居民基本养老保险基金收入69793.22万元，其中，征缴收入13020.69万元、财政补助收入54445.26万元、利息收入1289.83万元；基金支出47999.80万元，其中，待遇支出47988.25万元；基金累计结余134004.98万元。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城镇职工医疗保险基金总收入56649.12万元，其中，征缴收入55593.04万元、财政补助收入 373.00 万元、利息收入660.06万元；基金总支出45799.98万元，其中，待遇支出45631.61万元；当期结余10849.14万元，滚存结余51392.78万元。统筹基金收入 33077.15万元，支出27514.41万元，当期结余5562.74万元，滚存结余37637.63万元。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城乡居民基本医疗保险基金总收入179879.81万元，其中，家庭及个人缴费收入37844.92万元、各级财政缴费补助111883.69万元、利息收入1584.74万元；基金总支出140131.71万元，待遇支出106741.31万元、大病医疗保险支出6976.59万元；当期结余 39748.10万元，滚存结余143400.53万元。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工伤保险基金收入 4563.17万元，支出2236.80万元，当期结余 2326.37万元，滚存结余12455.46万元。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 失业保险基金收入5092.46万元，支出 2051.99万元，当期结余 3040.47万元，滚存结余40703.49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 生育保险基金收入 6113.23万元，支出 3753.58万元，当期结余2359.65万元，滚存结余12778.31万元。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8、机关事业单位养老保险基金总收入19120.45万元，其中，征缴收入19116.00万元，利息收入4.45万元，支出0万元，当期结余19120.45万元，滚存结余19120.45万元。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（二）各险种基金资产负债及投资运营情况 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2016年全市社会保险基金总资产 697775.17万元。其中，银行存款693940.36万元，暂付款 3834.81万元，委托运营 0 万元，债券投资 0 万元。其中：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 城镇职工基本养老保险基金总资产 279246.19 万元，其中，银行存款 279244.97 万元、暂付款 1.22 万元、委托运营 0 万元、债券投资 0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 城乡居民基本养老保险基金总资产 134004.98 万元，其中，银行存款 134004.98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 城镇职工医疗保险基金总资产 51895.88 万元，其中，银行存款 51546.93 万元、暂付款 348.95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 城乡居民基本医疗保险基金总资产 147568.80 万元，其中，银行存款 144084.25 万元，暂付款3484.55万元。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 工伤保险基金总资产 12455.46 万元，其中，银行存款12455.37 万元、暂付款 0.09万元。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 失业保险基金总资产 40705.10 万元，其中，银行存款40705.10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 生育保险基金总资产 12778.31 万元，其中，银行存款12778.31 万元。</w:t>
      </w:r>
    </w:p>
    <w:p>
      <w:pPr>
        <w:spacing w:line="60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8、机关事业单位养老保险基金总资产19120.45万元，其中银行存款19120.45万元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四、各险种享受待遇的人数、待遇水平及分布情况 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（一）享受基本养老保险待遇情况。</w:t>
      </w:r>
    </w:p>
    <w:p>
      <w:pPr>
        <w:shd w:val="clear" w:color="auto" w:fill="FFFFFF"/>
        <w:autoSpaceDN w:val="0"/>
        <w:spacing w:line="60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截止</w:t>
      </w:r>
      <w:r>
        <w:rPr>
          <w:rFonts w:ascii="仿宋_GB2312" w:hAnsi="仿宋" w:eastAsia="仿宋_GB2312"/>
          <w:sz w:val="32"/>
          <w:szCs w:val="32"/>
        </w:rPr>
        <w:t>2016</w:t>
      </w:r>
      <w:r>
        <w:rPr>
          <w:rFonts w:hint="eastAsia" w:ascii="仿宋_GB2312" w:hAnsi="仿宋" w:eastAsia="仿宋_GB2312"/>
          <w:sz w:val="32"/>
          <w:szCs w:val="32"/>
        </w:rPr>
        <w:t>年12月底，全市按月领取基本养老金的企业退休人员共有54420人，发放金额120220万元。</w:t>
      </w:r>
    </w:p>
    <w:p>
      <w:pPr>
        <w:pStyle w:val="94"/>
        <w:spacing w:line="600" w:lineRule="exact"/>
        <w:ind w:firstLine="640" w:firstLineChars="200"/>
        <w:rPr>
          <w:rFonts w:ascii="仿宋_GB2312" w:eastAsia="仿宋_GB2312"/>
          <w:kern w:val="2"/>
          <w:sz w:val="32"/>
          <w:szCs w:val="32"/>
        </w:rPr>
      </w:pPr>
      <w:r>
        <w:rPr>
          <w:rFonts w:ascii="仿宋_GB2312" w:eastAsia="仿宋_GB2312"/>
          <w:kern w:val="2"/>
          <w:sz w:val="32"/>
          <w:szCs w:val="32"/>
        </w:rPr>
        <w:t>2016</w:t>
      </w:r>
      <w:r>
        <w:rPr>
          <w:rFonts w:hint="eastAsia" w:ascii="仿宋_GB2312" w:eastAsia="仿宋_GB2312"/>
          <w:kern w:val="2"/>
          <w:sz w:val="32"/>
          <w:szCs w:val="32"/>
        </w:rPr>
        <w:t>年，市直累计新增领取养老待遇677人；累计失业支付1064人次，支付金额137.13万元；一次性待遇支付357人，支付金额1260.95万元。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（二）享受基本医疗保险待遇情况。</w:t>
      </w:r>
    </w:p>
    <w:p>
      <w:pPr>
        <w:pStyle w:val="95"/>
        <w:spacing w:line="6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2016</w:t>
      </w:r>
      <w:r>
        <w:rPr>
          <w:rFonts w:hint="eastAsia" w:ascii="仿宋_GB2312" w:hAnsi="宋体" w:eastAsia="仿宋_GB2312" w:cs="宋体"/>
          <w:sz w:val="32"/>
          <w:szCs w:val="32"/>
        </w:rPr>
        <w:t>年，全市城镇职工基本医疗保险参保</w:t>
      </w:r>
      <w:r>
        <w:rPr>
          <w:rFonts w:ascii="仿宋_GB2312" w:hAnsi="宋体" w:eastAsia="仿宋_GB2312" w:cs="宋体"/>
          <w:sz w:val="32"/>
          <w:szCs w:val="32"/>
        </w:rPr>
        <w:t>22.77</w:t>
      </w:r>
      <w:r>
        <w:rPr>
          <w:rFonts w:hint="eastAsia" w:ascii="仿宋_GB2312" w:hAnsi="宋体" w:eastAsia="仿宋_GB2312" w:cs="宋体"/>
          <w:sz w:val="32"/>
          <w:szCs w:val="32"/>
        </w:rPr>
        <w:t>万人，完成省下达全年计划的</w:t>
      </w:r>
      <w:r>
        <w:rPr>
          <w:rFonts w:ascii="仿宋_GB2312" w:hAnsi="宋体" w:eastAsia="仿宋_GB2312" w:cs="宋体"/>
          <w:sz w:val="32"/>
          <w:szCs w:val="32"/>
        </w:rPr>
        <w:t>103.50%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2016 </w:t>
      </w:r>
      <w:r>
        <w:rPr>
          <w:rFonts w:hint="eastAsia" w:ascii="仿宋_GB2312" w:eastAsia="仿宋_GB2312"/>
          <w:sz w:val="32"/>
          <w:szCs w:val="32"/>
        </w:rPr>
        <w:t>年，全市享受职工基本医疗保险待遇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18.23万人次。其中，在职职工门诊大病</w:t>
      </w:r>
      <w:r>
        <w:rPr>
          <w:rFonts w:ascii="仿宋_GB2312" w:eastAsia="仿宋_GB2312"/>
          <w:sz w:val="32"/>
          <w:szCs w:val="32"/>
        </w:rPr>
        <w:t>3.54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>631</w:t>
      </w:r>
      <w:r>
        <w:rPr>
          <w:rFonts w:hint="eastAsia" w:ascii="仿宋_GB2312" w:eastAsia="仿宋_GB2312"/>
          <w:sz w:val="32"/>
          <w:szCs w:val="32"/>
        </w:rPr>
        <w:t>元；住院</w:t>
      </w:r>
      <w:r>
        <w:rPr>
          <w:rFonts w:ascii="仿宋_GB2312" w:eastAsia="仿宋_GB2312"/>
          <w:sz w:val="32"/>
          <w:szCs w:val="32"/>
        </w:rPr>
        <w:t xml:space="preserve"> 1.3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>11332</w:t>
      </w:r>
      <w:r>
        <w:rPr>
          <w:rFonts w:hint="eastAsia" w:ascii="仿宋_GB2312" w:eastAsia="仿宋_GB2312"/>
          <w:sz w:val="32"/>
          <w:szCs w:val="32"/>
        </w:rPr>
        <w:t>元；退休职工门诊大病</w:t>
      </w:r>
      <w:r>
        <w:rPr>
          <w:rFonts w:ascii="仿宋_GB2312" w:eastAsia="仿宋_GB2312"/>
          <w:sz w:val="32"/>
          <w:szCs w:val="32"/>
        </w:rPr>
        <w:t xml:space="preserve"> 11.37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>389</w:t>
      </w:r>
      <w:r>
        <w:rPr>
          <w:rFonts w:hint="eastAsia" w:ascii="仿宋_GB2312" w:eastAsia="仿宋_GB2312"/>
          <w:sz w:val="32"/>
          <w:szCs w:val="32"/>
        </w:rPr>
        <w:t>元，住院</w:t>
      </w:r>
      <w:r>
        <w:rPr>
          <w:rFonts w:ascii="仿宋_GB2312" w:eastAsia="仿宋_GB2312"/>
          <w:sz w:val="32"/>
          <w:szCs w:val="32"/>
        </w:rPr>
        <w:t>2.02</w:t>
      </w:r>
      <w:r>
        <w:rPr>
          <w:rFonts w:hint="eastAsia" w:ascii="仿宋_GB2312" w:eastAsia="仿宋_GB2312"/>
          <w:sz w:val="32"/>
          <w:szCs w:val="32"/>
        </w:rPr>
        <w:t>万人次、次均医疗费用</w:t>
      </w:r>
      <w:r>
        <w:rPr>
          <w:rFonts w:ascii="仿宋_GB2312" w:eastAsia="仿宋_GB2312"/>
          <w:sz w:val="32"/>
          <w:szCs w:val="32"/>
        </w:rPr>
        <w:t>12493</w:t>
      </w:r>
      <w:r>
        <w:rPr>
          <w:rFonts w:hint="eastAsia" w:ascii="仿宋_GB2312" w:eastAsia="仿宋_GB2312"/>
          <w:sz w:val="32"/>
          <w:szCs w:val="32"/>
        </w:rPr>
        <w:t>元支出。城乡居民基本医疗保险参保人员普通门诊</w:t>
      </w:r>
      <w:r>
        <w:rPr>
          <w:rFonts w:ascii="仿宋_GB2312" w:eastAsia="仿宋_GB2312"/>
          <w:sz w:val="32"/>
          <w:szCs w:val="32"/>
        </w:rPr>
        <w:t>17.6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>47.84</w:t>
      </w:r>
      <w:r>
        <w:rPr>
          <w:rFonts w:hint="eastAsia" w:ascii="仿宋_GB2312" w:eastAsia="仿宋_GB2312"/>
          <w:sz w:val="32"/>
          <w:szCs w:val="32"/>
        </w:rPr>
        <w:t>元；门诊特殊病种</w:t>
      </w:r>
      <w:r>
        <w:rPr>
          <w:rFonts w:ascii="仿宋_GB2312" w:eastAsia="仿宋_GB2312"/>
          <w:sz w:val="32"/>
          <w:szCs w:val="32"/>
        </w:rPr>
        <w:t>32.87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 xml:space="preserve"> 523.7 </w:t>
      </w:r>
      <w:r>
        <w:rPr>
          <w:rFonts w:hint="eastAsia" w:ascii="仿宋_GB2312" w:eastAsia="仿宋_GB2312"/>
          <w:sz w:val="32"/>
          <w:szCs w:val="32"/>
        </w:rPr>
        <w:t>元；住院</w:t>
      </w:r>
      <w:r>
        <w:rPr>
          <w:rFonts w:ascii="仿宋_GB2312" w:eastAsia="仿宋_GB2312"/>
          <w:sz w:val="32"/>
          <w:szCs w:val="32"/>
        </w:rPr>
        <w:t xml:space="preserve"> 23.49</w:t>
      </w:r>
      <w:r>
        <w:rPr>
          <w:rFonts w:hint="eastAsia" w:ascii="仿宋_GB2312" w:eastAsia="仿宋_GB2312"/>
          <w:sz w:val="32"/>
          <w:szCs w:val="32"/>
        </w:rPr>
        <w:t>万人次、次均医疗费用支出</w:t>
      </w:r>
      <w:r>
        <w:rPr>
          <w:rFonts w:ascii="仿宋_GB2312" w:eastAsia="仿宋_GB2312"/>
          <w:sz w:val="32"/>
          <w:szCs w:val="32"/>
        </w:rPr>
        <w:t>8420.59</w:t>
      </w:r>
      <w:r>
        <w:rPr>
          <w:rFonts w:hint="eastAsia" w:ascii="仿宋_GB2312" w:eastAsia="仿宋_GB2312"/>
          <w:sz w:val="32"/>
          <w:szCs w:val="32"/>
        </w:rPr>
        <w:t>元。</w:t>
      </w:r>
    </w:p>
    <w:p>
      <w:pPr>
        <w:pStyle w:val="96"/>
        <w:numPr>
          <w:ins w:id="0" w:author="陈燕清" w:date="1901-01-01T00:00:00Z"/>
        </w:numPr>
        <w:autoSpaceDN w:val="0"/>
        <w:spacing w:line="600" w:lineRule="exact"/>
        <w:jc w:val="center"/>
        <w:rPr>
          <w:ins w:id="1" w:author="yy" w:date="2017-03-27T09:55:00Z"/>
          <w:rFonts w:ascii="仿宋_GB2312" w:eastAsia="仿宋_GB2312" w:cs="宋体"/>
          <w:b/>
          <w:bCs/>
          <w:sz w:val="32"/>
          <w:szCs w:val="32"/>
        </w:rPr>
      </w:pPr>
      <w:ins w:id="2" w:author="yy" w:date="2017-03-27T09:55:00Z">
        <w:r>
          <w:rPr>
            <w:rFonts w:ascii="仿宋_GB2312" w:hAnsi="宋体" w:eastAsia="仿宋_GB2312" w:cs="宋体"/>
            <w:b/>
            <w:bCs/>
            <w:sz w:val="32"/>
            <w:szCs w:val="32"/>
          </w:rPr>
          <w:t>2016</w:t>
        </w:r>
      </w:ins>
      <w:ins w:id="3" w:author="yy" w:date="2017-03-27T09:55:00Z">
        <w:r>
          <w:rPr>
            <w:rFonts w:hint="eastAsia" w:ascii="仿宋_GB2312" w:hAnsi="宋体" w:eastAsia="仿宋_GB2312" w:cs="宋体"/>
            <w:b/>
            <w:bCs/>
            <w:sz w:val="32"/>
            <w:szCs w:val="32"/>
          </w:rPr>
          <w:t>年云浮市职工参加医疗保险情况表</w:t>
        </w:r>
      </w:ins>
    </w:p>
    <w:tbl>
      <w:tblPr>
        <w:tblStyle w:val="89"/>
        <w:tblW w:w="855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710"/>
        <w:gridCol w:w="1710"/>
        <w:gridCol w:w="1710"/>
        <w:gridCol w:w="1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  <w:ins w:id="4" w:author="yy" w:date="2017-03-27T09:55:00Z"/>
        </w:trPr>
        <w:tc>
          <w:tcPr>
            <w:tcW w:w="1710" w:type="dxa"/>
            <w:vAlign w:val="center"/>
          </w:tcPr>
          <w:p>
            <w:pPr>
              <w:pStyle w:val="96"/>
              <w:numPr>
                <w:ins w:id="5" w:author="陈燕清" w:date="1901-01-01T00:00:00Z"/>
              </w:numPr>
              <w:autoSpaceDN w:val="0"/>
              <w:spacing w:line="600" w:lineRule="exact"/>
              <w:jc w:val="center"/>
              <w:rPr>
                <w:ins w:id="6" w:author="yy" w:date="2017-03-27T09:55:00Z"/>
                <w:rFonts w:ascii="仿宋_GB2312" w:eastAsia="仿宋_GB2312" w:cs="宋体"/>
                <w:sz w:val="32"/>
                <w:szCs w:val="32"/>
              </w:rPr>
            </w:pPr>
            <w:ins w:id="7" w:author="yy" w:date="2017-03-27T09:55:00Z">
              <w:r>
                <w:rPr>
                  <w:rFonts w:hint="eastAsia" w:ascii="仿宋_GB2312" w:hAnsi="宋体" w:eastAsia="仿宋_GB2312" w:cs="宋体"/>
                  <w:sz w:val="32"/>
                  <w:szCs w:val="32"/>
                </w:rPr>
                <w:t>参保单位（个）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8" w:author="陈燕清" w:date="1901-01-01T00:00:00Z"/>
              </w:numPr>
              <w:autoSpaceDN w:val="0"/>
              <w:spacing w:line="600" w:lineRule="exact"/>
              <w:jc w:val="center"/>
              <w:rPr>
                <w:ins w:id="9" w:author="yy" w:date="2017-03-27T09:55:00Z"/>
                <w:rFonts w:ascii="仿宋_GB2312" w:eastAsia="仿宋_GB2312" w:cs="宋体"/>
                <w:sz w:val="32"/>
                <w:szCs w:val="32"/>
              </w:rPr>
            </w:pPr>
            <w:ins w:id="10" w:author="yy" w:date="2017-03-27T09:55:00Z">
              <w:r>
                <w:rPr>
                  <w:rFonts w:hint="eastAsia" w:ascii="仿宋_GB2312" w:hAnsi="宋体" w:eastAsia="仿宋_GB2312" w:cs="宋体"/>
                  <w:sz w:val="32"/>
                  <w:szCs w:val="32"/>
                </w:rPr>
                <w:t>参保人数（万人）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11" w:author="陈燕清" w:date="1901-01-01T00:00:00Z"/>
              </w:numPr>
              <w:autoSpaceDN w:val="0"/>
              <w:spacing w:line="600" w:lineRule="exact"/>
              <w:jc w:val="center"/>
              <w:rPr>
                <w:ins w:id="12" w:author="yy" w:date="2017-03-27T09:55:00Z"/>
                <w:rFonts w:ascii="仿宋_GB2312" w:eastAsia="仿宋_GB2312" w:cs="宋体"/>
                <w:sz w:val="32"/>
                <w:szCs w:val="32"/>
              </w:rPr>
            </w:pPr>
            <w:ins w:id="13" w:author="yy" w:date="2017-03-27T09:55:00Z">
              <w:r>
                <w:rPr>
                  <w:rFonts w:hint="eastAsia" w:ascii="仿宋_GB2312" w:hAnsi="宋体" w:eastAsia="仿宋_GB2312" w:cs="宋体"/>
                  <w:sz w:val="32"/>
                  <w:szCs w:val="32"/>
                </w:rPr>
                <w:t>征收基金（万元）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14" w:author="陈燕清" w:date="1901-01-01T00:00:00Z"/>
              </w:numPr>
              <w:autoSpaceDN w:val="0"/>
              <w:spacing w:line="600" w:lineRule="exact"/>
              <w:jc w:val="center"/>
              <w:rPr>
                <w:ins w:id="15" w:author="yy" w:date="2017-03-27T09:55:00Z"/>
                <w:rFonts w:ascii="仿宋_GB2312" w:eastAsia="仿宋_GB2312" w:cs="宋体"/>
                <w:sz w:val="32"/>
                <w:szCs w:val="32"/>
              </w:rPr>
            </w:pPr>
            <w:ins w:id="16" w:author="yy" w:date="2017-03-27T09:55:00Z">
              <w:r>
                <w:rPr>
                  <w:rFonts w:hint="eastAsia" w:ascii="仿宋_GB2312" w:hAnsi="宋体" w:eastAsia="仿宋_GB2312" w:cs="宋体"/>
                  <w:sz w:val="32"/>
                  <w:szCs w:val="32"/>
                </w:rPr>
                <w:t>待遇人数（人）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17" w:author="陈燕清" w:date="1901-01-01T00:00:00Z"/>
              </w:numPr>
              <w:autoSpaceDN w:val="0"/>
              <w:spacing w:line="600" w:lineRule="exact"/>
              <w:jc w:val="center"/>
              <w:rPr>
                <w:ins w:id="18" w:author="yy" w:date="2017-03-27T09:55:00Z"/>
                <w:rFonts w:ascii="仿宋_GB2312" w:eastAsia="仿宋_GB2312" w:cs="宋体"/>
                <w:sz w:val="32"/>
                <w:szCs w:val="32"/>
              </w:rPr>
            </w:pPr>
            <w:ins w:id="19" w:author="yy" w:date="2017-03-27T09:55:00Z">
              <w:r>
                <w:rPr>
                  <w:rFonts w:hint="eastAsia" w:ascii="仿宋_GB2312" w:hAnsi="宋体" w:eastAsia="仿宋_GB2312" w:cs="宋体"/>
                  <w:sz w:val="32"/>
                  <w:szCs w:val="32"/>
                </w:rPr>
                <w:t>待遇基金（万元）</w:t>
              </w:r>
            </w:ins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  <w:ins w:id="20" w:author="yy" w:date="2017-03-27T09:55:00Z"/>
        </w:trPr>
        <w:tc>
          <w:tcPr>
            <w:tcW w:w="1710" w:type="dxa"/>
            <w:vAlign w:val="center"/>
          </w:tcPr>
          <w:p>
            <w:pPr>
              <w:pStyle w:val="96"/>
              <w:numPr>
                <w:ins w:id="21" w:author="陈燕清" w:date="1901-01-01T00:00:00Z"/>
              </w:numPr>
              <w:autoSpaceDN w:val="0"/>
              <w:spacing w:line="600" w:lineRule="exact"/>
              <w:jc w:val="center"/>
              <w:rPr>
                <w:ins w:id="22" w:author="yy" w:date="2017-03-27T09:55:00Z"/>
                <w:rFonts w:ascii="仿宋_GB2312" w:hAnsi="宋体" w:eastAsia="仿宋_GB2312" w:cs="宋体"/>
                <w:sz w:val="32"/>
                <w:szCs w:val="32"/>
              </w:rPr>
            </w:pPr>
            <w:ins w:id="23" w:author="yy" w:date="2017-03-27T09:55:00Z">
              <w:r>
                <w:rPr>
                  <w:rFonts w:ascii="仿宋_GB2312" w:hAnsi="宋体" w:eastAsia="仿宋_GB2312" w:cs="宋体"/>
                  <w:sz w:val="32"/>
                  <w:szCs w:val="32"/>
                </w:rPr>
                <w:t>17527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24" w:author="陈燕清" w:date="1901-01-01T00:00:00Z"/>
              </w:numPr>
              <w:autoSpaceDN w:val="0"/>
              <w:spacing w:line="600" w:lineRule="exact"/>
              <w:jc w:val="center"/>
              <w:rPr>
                <w:ins w:id="25" w:author="yy" w:date="2017-03-27T09:55:00Z"/>
                <w:rFonts w:ascii="仿宋_GB2312" w:hAnsi="宋体" w:eastAsia="仿宋_GB2312" w:cs="宋体"/>
                <w:sz w:val="32"/>
                <w:szCs w:val="32"/>
              </w:rPr>
            </w:pPr>
            <w:ins w:id="26" w:author="yy" w:date="2017-03-27T09:55:00Z">
              <w:r>
                <w:rPr>
                  <w:rFonts w:ascii="仿宋_GB2312" w:hAnsi="宋体" w:eastAsia="仿宋_GB2312" w:cs="宋体"/>
                  <w:sz w:val="32"/>
                  <w:szCs w:val="32"/>
                </w:rPr>
                <w:t>22.77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27" w:author="陈燕清" w:date="1901-01-01T00:00:00Z"/>
              </w:numPr>
              <w:autoSpaceDN w:val="0"/>
              <w:spacing w:line="600" w:lineRule="exact"/>
              <w:jc w:val="center"/>
              <w:rPr>
                <w:ins w:id="28" w:author="yy" w:date="2017-03-27T09:55:00Z"/>
                <w:rFonts w:ascii="仿宋_GB2312" w:hAnsi="宋体" w:eastAsia="仿宋_GB2312" w:cs="宋体"/>
                <w:sz w:val="32"/>
                <w:szCs w:val="32"/>
              </w:rPr>
            </w:pPr>
            <w:ins w:id="29" w:author="yy" w:date="2017-03-27T09:55:00Z">
              <w:r>
                <w:rPr>
                  <w:rFonts w:ascii="仿宋_GB2312" w:hAnsi="宋体" w:eastAsia="仿宋_GB2312" w:cs="宋体"/>
                  <w:sz w:val="32"/>
                  <w:szCs w:val="32"/>
                </w:rPr>
                <w:t>55593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30" w:author="陈燕清" w:date="1901-01-01T00:00:00Z"/>
              </w:numPr>
              <w:autoSpaceDN w:val="0"/>
              <w:spacing w:line="600" w:lineRule="exact"/>
              <w:jc w:val="center"/>
              <w:rPr>
                <w:ins w:id="31" w:author="yy" w:date="2017-03-27T09:55:00Z"/>
                <w:rFonts w:ascii="仿宋_GB2312" w:hAnsi="宋体" w:eastAsia="仿宋_GB2312" w:cs="宋体"/>
                <w:sz w:val="32"/>
                <w:szCs w:val="32"/>
              </w:rPr>
            </w:pPr>
            <w:ins w:id="32" w:author="yy" w:date="2017-03-27T09:55:00Z">
              <w:r>
                <w:rPr>
                  <w:rFonts w:ascii="仿宋_GB2312" w:hAnsi="宋体" w:eastAsia="仿宋_GB2312" w:cs="宋体"/>
                  <w:sz w:val="32"/>
                  <w:szCs w:val="32"/>
                </w:rPr>
                <w:t>168343</w:t>
              </w:r>
            </w:ins>
          </w:p>
        </w:tc>
        <w:tc>
          <w:tcPr>
            <w:tcW w:w="1710" w:type="dxa"/>
            <w:vAlign w:val="center"/>
          </w:tcPr>
          <w:p>
            <w:pPr>
              <w:pStyle w:val="96"/>
              <w:numPr>
                <w:ins w:id="33" w:author="陈燕清" w:date="1901-01-01T00:00:00Z"/>
              </w:numPr>
              <w:autoSpaceDN w:val="0"/>
              <w:spacing w:line="600" w:lineRule="exact"/>
              <w:jc w:val="center"/>
              <w:rPr>
                <w:ins w:id="34" w:author="yy" w:date="2017-03-27T09:55:00Z"/>
                <w:rFonts w:ascii="仿宋_GB2312" w:hAnsi="宋体" w:eastAsia="仿宋_GB2312" w:cs="宋体"/>
                <w:sz w:val="32"/>
                <w:szCs w:val="32"/>
              </w:rPr>
            </w:pPr>
            <w:ins w:id="35" w:author="yy" w:date="2017-03-27T09:55:00Z">
              <w:r>
                <w:rPr>
                  <w:rFonts w:ascii="仿宋_GB2312" w:hAnsi="宋体" w:eastAsia="仿宋_GB2312" w:cs="宋体"/>
                  <w:sz w:val="32"/>
                  <w:szCs w:val="32"/>
                </w:rPr>
                <w:t>45632</w:t>
              </w:r>
            </w:ins>
          </w:p>
        </w:tc>
      </w:tr>
    </w:tbl>
    <w:p>
      <w:pPr>
        <w:spacing w:line="600" w:lineRule="exact"/>
        <w:jc w:val="left"/>
        <w:rPr>
          <w:rFonts w:ascii="仿宋_GB2312" w:hAnsi="华文仿宋" w:eastAsia="仿宋_GB2312"/>
          <w:sz w:val="32"/>
          <w:szCs w:val="32"/>
        </w:rPr>
      </w:pP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（三）享受工伤保险待遇情况。</w:t>
      </w:r>
    </w:p>
    <w:p>
      <w:pPr>
        <w:pStyle w:val="95"/>
        <w:spacing w:line="600" w:lineRule="exact"/>
        <w:ind w:firstLine="640" w:firstLineChars="200"/>
        <w:rPr>
          <w:rFonts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2016</w:t>
      </w:r>
      <w:r>
        <w:rPr>
          <w:rFonts w:hint="eastAsia" w:ascii="仿宋_GB2312" w:hAnsi="宋体" w:eastAsia="仿宋_GB2312" w:cs="宋体"/>
          <w:sz w:val="32"/>
          <w:szCs w:val="32"/>
        </w:rPr>
        <w:t>年，全市工伤保险参保</w:t>
      </w:r>
      <w:r>
        <w:rPr>
          <w:rFonts w:ascii="仿宋_GB2312" w:hAnsi="宋体" w:eastAsia="仿宋_GB2312" w:cs="宋体"/>
          <w:sz w:val="32"/>
          <w:szCs w:val="32"/>
        </w:rPr>
        <w:t>18.64</w:t>
      </w:r>
      <w:r>
        <w:rPr>
          <w:rFonts w:hint="eastAsia" w:ascii="仿宋_GB2312" w:hAnsi="宋体" w:eastAsia="仿宋_GB2312" w:cs="宋体"/>
          <w:sz w:val="32"/>
          <w:szCs w:val="32"/>
        </w:rPr>
        <w:t>万人，完成省下达全年计划的</w:t>
      </w:r>
      <w:r>
        <w:rPr>
          <w:rFonts w:ascii="仿宋_GB2312" w:hAnsi="宋体" w:eastAsia="仿宋_GB2312" w:cs="宋体"/>
          <w:sz w:val="32"/>
          <w:szCs w:val="32"/>
        </w:rPr>
        <w:t>100.76%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pStyle w:val="95"/>
        <w:spacing w:line="60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2016</w:t>
      </w:r>
      <w:r>
        <w:rPr>
          <w:rFonts w:hint="eastAsia" w:ascii="仿宋_GB2312" w:eastAsia="仿宋_GB2312"/>
          <w:sz w:val="32"/>
          <w:szCs w:val="32"/>
        </w:rPr>
        <w:t>年，全市享受工伤保险待遇人数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1000人，其中，</w:t>
      </w:r>
      <w:r>
        <w:rPr>
          <w:rFonts w:ascii="仿宋_GB2312" w:eastAsia="仿宋_GB2312"/>
          <w:sz w:val="32"/>
          <w:szCs w:val="32"/>
        </w:rPr>
        <w:t xml:space="preserve">1-4 </w:t>
      </w:r>
      <w:r>
        <w:rPr>
          <w:rFonts w:hint="eastAsia" w:ascii="仿宋_GB2312" w:eastAsia="仿宋_GB2312"/>
          <w:sz w:val="32"/>
          <w:szCs w:val="32"/>
        </w:rPr>
        <w:t>级伤残</w:t>
      </w:r>
      <w:r>
        <w:rPr>
          <w:rFonts w:ascii="仿宋_GB2312" w:eastAsia="仿宋_GB2312"/>
          <w:sz w:val="32"/>
          <w:szCs w:val="32"/>
        </w:rPr>
        <w:t>39</w:t>
      </w:r>
      <w:r>
        <w:rPr>
          <w:rFonts w:hint="eastAsia" w:ascii="仿宋_GB2312" w:eastAsia="仿宋_GB2312"/>
          <w:sz w:val="32"/>
          <w:szCs w:val="32"/>
        </w:rPr>
        <w:t>人，</w:t>
      </w:r>
      <w:r>
        <w:rPr>
          <w:rFonts w:ascii="仿宋_GB2312" w:eastAsia="仿宋_GB2312"/>
          <w:sz w:val="32"/>
          <w:szCs w:val="32"/>
        </w:rPr>
        <w:t xml:space="preserve">5-10 </w:t>
      </w:r>
      <w:r>
        <w:rPr>
          <w:rFonts w:hint="eastAsia" w:ascii="仿宋_GB2312" w:eastAsia="仿宋_GB2312"/>
          <w:sz w:val="32"/>
          <w:szCs w:val="32"/>
        </w:rPr>
        <w:t>级伤残</w:t>
      </w:r>
      <w:r>
        <w:rPr>
          <w:rFonts w:ascii="仿宋_GB2312" w:eastAsia="仿宋_GB2312"/>
          <w:sz w:val="32"/>
          <w:szCs w:val="32"/>
        </w:rPr>
        <w:t>22</w:t>
      </w:r>
      <w:r>
        <w:rPr>
          <w:rFonts w:hint="eastAsia" w:ascii="仿宋_GB2312" w:eastAsia="仿宋_GB2312"/>
          <w:sz w:val="32"/>
          <w:szCs w:val="32"/>
        </w:rPr>
        <w:t>1人，未达到伤残等级人数740人。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享受伤残津贴</w:t>
      </w:r>
      <w:r>
        <w:rPr>
          <w:rFonts w:ascii="仿宋_GB2312" w:eastAsia="仿宋_GB2312"/>
          <w:sz w:val="32"/>
          <w:szCs w:val="32"/>
        </w:rPr>
        <w:t>449</w:t>
      </w:r>
      <w:r>
        <w:rPr>
          <w:rFonts w:hint="eastAsia" w:ascii="仿宋_GB2312" w:eastAsia="仿宋_GB2312"/>
          <w:sz w:val="32"/>
          <w:szCs w:val="32"/>
        </w:rPr>
        <w:t>人，享受生活护理费</w:t>
      </w:r>
      <w:r>
        <w:rPr>
          <w:rFonts w:ascii="仿宋_GB2312" w:eastAsia="仿宋_GB2312"/>
          <w:sz w:val="32"/>
          <w:szCs w:val="32"/>
        </w:rPr>
        <w:t>180</w:t>
      </w:r>
      <w:r>
        <w:rPr>
          <w:rFonts w:hint="eastAsia" w:ascii="仿宋_GB2312" w:eastAsia="仿宋_GB2312"/>
          <w:sz w:val="32"/>
          <w:szCs w:val="32"/>
        </w:rPr>
        <w:t>人次，因工死亡</w:t>
      </w:r>
      <w:r>
        <w:rPr>
          <w:rFonts w:ascii="仿宋_GB2312" w:eastAsia="仿宋_GB2312"/>
          <w:sz w:val="32"/>
          <w:szCs w:val="32"/>
        </w:rPr>
        <w:t>9</w:t>
      </w:r>
      <w:r>
        <w:rPr>
          <w:rFonts w:hint="eastAsia" w:ascii="仿宋_GB2312" w:eastAsia="仿宋_GB2312"/>
          <w:sz w:val="32"/>
          <w:szCs w:val="32"/>
        </w:rPr>
        <w:t>人，享受供养亲属</w:t>
      </w:r>
      <w:r>
        <w:rPr>
          <w:rFonts w:ascii="仿宋_GB2312" w:eastAsia="仿宋_GB2312"/>
          <w:sz w:val="32"/>
          <w:szCs w:val="32"/>
        </w:rPr>
        <w:t>1873</w:t>
      </w:r>
      <w:r>
        <w:rPr>
          <w:rFonts w:hint="eastAsia" w:ascii="仿宋_GB2312" w:eastAsia="仿宋_GB2312"/>
          <w:sz w:val="32"/>
          <w:szCs w:val="32"/>
        </w:rPr>
        <w:t>人次。一次性伤残补助金人均</w:t>
      </w:r>
      <w:r>
        <w:rPr>
          <w:rFonts w:ascii="仿宋_GB2312" w:eastAsia="仿宋_GB2312"/>
          <w:sz w:val="32"/>
          <w:szCs w:val="32"/>
        </w:rPr>
        <w:t>2.03</w:t>
      </w:r>
      <w:r>
        <w:rPr>
          <w:rFonts w:hint="eastAsia" w:ascii="仿宋_GB2312" w:eastAsia="仿宋_GB2312"/>
          <w:sz w:val="32"/>
          <w:szCs w:val="32"/>
        </w:rPr>
        <w:t>万元、一次性工亡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补助金人均为</w:t>
      </w:r>
      <w:r>
        <w:rPr>
          <w:rFonts w:ascii="仿宋_GB2312" w:eastAsia="仿宋_GB2312"/>
          <w:sz w:val="32"/>
          <w:szCs w:val="32"/>
        </w:rPr>
        <w:t>623900</w:t>
      </w:r>
      <w:r>
        <w:rPr>
          <w:rFonts w:hint="eastAsia" w:ascii="仿宋_GB2312" w:eastAsia="仿宋_GB2312"/>
          <w:sz w:val="32"/>
          <w:szCs w:val="32"/>
        </w:rPr>
        <w:t>元，伤残津贴</w:t>
      </w:r>
      <w:r>
        <w:rPr>
          <w:rFonts w:ascii="仿宋_GB2312" w:eastAsia="仿宋_GB2312"/>
          <w:sz w:val="32"/>
          <w:szCs w:val="32"/>
        </w:rPr>
        <w:t>2377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人·月，生活护理费</w:t>
      </w:r>
      <w:r>
        <w:rPr>
          <w:rFonts w:ascii="仿宋_GB2312" w:eastAsia="仿宋_GB2312"/>
          <w:sz w:val="32"/>
          <w:szCs w:val="32"/>
        </w:rPr>
        <w:t>1669</w:t>
      </w:r>
      <w:r>
        <w:rPr>
          <w:rFonts w:hint="eastAsia" w:ascii="仿宋_GB2312" w:eastAsia="仿宋_GB2312"/>
          <w:sz w:val="32"/>
          <w:szCs w:val="32"/>
        </w:rPr>
        <w:t>元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hint="eastAsia" w:ascii="仿宋_GB2312" w:eastAsia="仿宋_GB2312"/>
          <w:sz w:val="32"/>
          <w:szCs w:val="32"/>
        </w:rPr>
        <w:t>人·月，供养亲属抚恤金</w:t>
      </w:r>
      <w:r>
        <w:rPr>
          <w:rFonts w:ascii="仿宋_GB2312" w:eastAsia="仿宋_GB2312"/>
          <w:sz w:val="32"/>
          <w:szCs w:val="32"/>
        </w:rPr>
        <w:t>1065/</w:t>
      </w:r>
      <w:r>
        <w:rPr>
          <w:rFonts w:hint="eastAsia" w:ascii="仿宋_GB2312" w:eastAsia="仿宋_GB2312"/>
          <w:sz w:val="32"/>
          <w:szCs w:val="32"/>
        </w:rPr>
        <w:t>人·月，工伤保险基金先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行支付待遇</w:t>
      </w:r>
      <w:r>
        <w:rPr>
          <w:rFonts w:ascii="仿宋_GB2312" w:eastAsia="仿宋_GB2312"/>
          <w:sz w:val="32"/>
          <w:szCs w:val="32"/>
        </w:rPr>
        <w:t xml:space="preserve"> 2</w:t>
      </w:r>
      <w:r>
        <w:rPr>
          <w:rFonts w:hint="eastAsia" w:ascii="仿宋_GB2312" w:eastAsia="仿宋_GB2312"/>
          <w:sz w:val="32"/>
          <w:szCs w:val="32"/>
        </w:rPr>
        <w:t>人，费用</w:t>
      </w:r>
      <w:r>
        <w:rPr>
          <w:rFonts w:ascii="仿宋_GB2312" w:eastAsia="仿宋_GB2312"/>
          <w:sz w:val="32"/>
          <w:szCs w:val="32"/>
        </w:rPr>
        <w:t>6.89</w:t>
      </w:r>
      <w:r>
        <w:rPr>
          <w:rFonts w:hint="eastAsia" w:ascii="仿宋_GB2312" w:eastAsia="仿宋_GB2312"/>
          <w:sz w:val="32"/>
          <w:szCs w:val="32"/>
        </w:rPr>
        <w:t>万元。</w:t>
      </w:r>
      <w:r>
        <w:rPr>
          <w:rFonts w:ascii="仿宋_GB2312" w:eastAsia="仿宋_GB2312"/>
          <w:sz w:val="32"/>
          <w:szCs w:val="32"/>
        </w:rPr>
        <w:t xml:space="preserve"> 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（四）领取失业保险金和一次性生活补助情况</w:t>
      </w:r>
    </w:p>
    <w:p>
      <w:pPr>
        <w:pStyle w:val="95"/>
        <w:spacing w:line="600" w:lineRule="exact"/>
        <w:ind w:firstLine="640" w:firstLineChars="200"/>
        <w:rPr>
          <w:rFonts w:ascii="仿宋_GB2312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2016</w:t>
      </w:r>
      <w:r>
        <w:rPr>
          <w:rFonts w:hint="eastAsia" w:ascii="仿宋_GB2312" w:hAnsi="宋体" w:eastAsia="仿宋_GB2312" w:cs="宋体"/>
          <w:sz w:val="32"/>
          <w:szCs w:val="32"/>
        </w:rPr>
        <w:t>年，全市失业保险参保</w:t>
      </w:r>
      <w:r>
        <w:rPr>
          <w:rFonts w:ascii="仿宋_GB2312" w:hAnsi="宋体" w:eastAsia="仿宋_GB2312" w:cs="宋体"/>
          <w:sz w:val="32"/>
          <w:szCs w:val="32"/>
        </w:rPr>
        <w:t>17.82</w:t>
      </w:r>
      <w:r>
        <w:rPr>
          <w:rFonts w:hint="eastAsia" w:ascii="仿宋_GB2312" w:hAnsi="宋体" w:eastAsia="仿宋_GB2312" w:cs="宋体"/>
          <w:sz w:val="32"/>
          <w:szCs w:val="32"/>
        </w:rPr>
        <w:t>万人</w:t>
      </w:r>
      <w:r>
        <w:rPr>
          <w:rFonts w:ascii="仿宋_GB2312" w:hAnsi="宋体" w:eastAsia="仿宋_GB2312" w:cs="宋体"/>
          <w:sz w:val="32"/>
          <w:szCs w:val="32"/>
        </w:rPr>
        <w:t xml:space="preserve">, </w:t>
      </w:r>
      <w:r>
        <w:rPr>
          <w:rFonts w:hint="eastAsia" w:ascii="仿宋_GB2312" w:hAnsi="宋体" w:eastAsia="仿宋_GB2312" w:cs="宋体"/>
          <w:sz w:val="32"/>
          <w:szCs w:val="32"/>
        </w:rPr>
        <w:t>完成省下达全年计划的</w:t>
      </w:r>
      <w:r>
        <w:rPr>
          <w:rFonts w:ascii="仿宋_GB2312" w:hAnsi="宋体" w:eastAsia="仿宋_GB2312" w:cs="宋体"/>
          <w:sz w:val="32"/>
          <w:szCs w:val="32"/>
        </w:rPr>
        <w:t>100.11%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pStyle w:val="95"/>
        <w:spacing w:line="6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2016</w:t>
      </w:r>
      <w:ins w:id="36" w:author="yy" w:date="2017-03-27T09:43:00Z">
        <w:r>
          <w:rPr>
            <w:rFonts w:hint="eastAsia" w:ascii="仿宋_GB2312" w:hAnsi="宋体" w:eastAsia="仿宋_GB2312" w:cs="宋体"/>
            <w:sz w:val="32"/>
            <w:szCs w:val="32"/>
          </w:rPr>
          <w:t>年，</w:t>
        </w:r>
      </w:ins>
      <w:r>
        <w:rPr>
          <w:rFonts w:hint="eastAsia" w:ascii="仿宋_GB2312" w:hAnsi="宋体" w:eastAsia="仿宋_GB2312" w:cs="宋体"/>
          <w:sz w:val="32"/>
          <w:szCs w:val="32"/>
        </w:rPr>
        <w:t>社会保险年度职工失业保险缴费工资下限为</w:t>
      </w:r>
      <w:ins w:id="37" w:author="yy" w:date="2017-03-27T09:43:00Z">
        <w:r>
          <w:rPr>
            <w:rFonts w:hint="eastAsia" w:ascii="仿宋_GB2312" w:hAnsi="宋体" w:eastAsia="仿宋_GB2312" w:cs="宋体"/>
            <w:sz w:val="32"/>
            <w:szCs w:val="32"/>
          </w:rPr>
          <w:t>云浮</w:t>
        </w:r>
      </w:ins>
      <w:del w:id="38" w:author="yy" w:date="2017-03-27T09:43:00Z">
        <w:r>
          <w:rPr>
            <w:rFonts w:hint="eastAsia" w:ascii="仿宋_GB2312" w:hAnsi="宋体" w:eastAsia="仿宋_GB2312" w:cs="宋体"/>
            <w:sz w:val="32"/>
            <w:szCs w:val="32"/>
          </w:rPr>
          <w:delText>本</w:delText>
        </w:r>
      </w:del>
      <w:r>
        <w:rPr>
          <w:rFonts w:hint="eastAsia" w:ascii="仿宋_GB2312" w:hAnsi="宋体" w:eastAsia="仿宋_GB2312" w:cs="宋体"/>
          <w:sz w:val="32"/>
          <w:szCs w:val="32"/>
        </w:rPr>
        <w:t>市企业职工最低工资标准，即</w:t>
      </w:r>
      <w:r>
        <w:rPr>
          <w:rFonts w:ascii="仿宋_GB2312" w:hAnsi="宋体" w:eastAsia="仿宋_GB2312" w:cs="宋体"/>
          <w:sz w:val="32"/>
          <w:szCs w:val="32"/>
        </w:rPr>
        <w:t>1210</w:t>
      </w:r>
      <w:r>
        <w:rPr>
          <w:rFonts w:hint="eastAsia" w:ascii="仿宋_GB2312" w:hAnsi="宋体" w:eastAsia="仿宋_GB2312" w:cs="宋体"/>
          <w:sz w:val="32"/>
          <w:szCs w:val="32"/>
        </w:rPr>
        <w:t>元，上限为</w:t>
      </w:r>
      <w:ins w:id="39" w:author="yy" w:date="2017-03-27T09:43:00Z">
        <w:r>
          <w:rPr>
            <w:rFonts w:hint="eastAsia" w:ascii="仿宋_GB2312" w:hAnsi="宋体" w:eastAsia="仿宋_GB2312" w:cs="宋体"/>
            <w:sz w:val="32"/>
            <w:szCs w:val="32"/>
          </w:rPr>
          <w:t>云浮</w:t>
        </w:r>
      </w:ins>
      <w:del w:id="40" w:author="yy" w:date="2017-03-27T09:43:00Z">
        <w:r>
          <w:rPr>
            <w:rFonts w:hint="eastAsia" w:ascii="仿宋_GB2312" w:hAnsi="宋体" w:eastAsia="仿宋_GB2312" w:cs="宋体"/>
            <w:sz w:val="32"/>
            <w:szCs w:val="32"/>
          </w:rPr>
          <w:delText>本</w:delText>
        </w:r>
      </w:del>
      <w:r>
        <w:rPr>
          <w:rFonts w:hint="eastAsia" w:ascii="仿宋_GB2312" w:hAnsi="宋体" w:eastAsia="仿宋_GB2312" w:cs="宋体"/>
          <w:sz w:val="32"/>
          <w:szCs w:val="32"/>
        </w:rPr>
        <w:t>市</w:t>
      </w:r>
      <w:r>
        <w:rPr>
          <w:rFonts w:ascii="仿宋_GB2312" w:hAnsi="宋体" w:eastAsia="仿宋_GB2312" w:cs="宋体"/>
          <w:sz w:val="32"/>
          <w:szCs w:val="32"/>
        </w:rPr>
        <w:t>2015</w:t>
      </w:r>
      <w:r>
        <w:rPr>
          <w:rFonts w:hint="eastAsia" w:ascii="仿宋_GB2312" w:hAnsi="宋体" w:eastAsia="仿宋_GB2312" w:cs="宋体"/>
          <w:sz w:val="32"/>
          <w:szCs w:val="32"/>
        </w:rPr>
        <w:t>年城镇非私营单位在岗职工月平均工资</w:t>
      </w:r>
      <w:r>
        <w:rPr>
          <w:rFonts w:ascii="仿宋_GB2312" w:hAnsi="宋体" w:eastAsia="仿宋_GB2312" w:cs="宋体"/>
          <w:sz w:val="32"/>
          <w:szCs w:val="32"/>
        </w:rPr>
        <w:t>4161</w:t>
      </w:r>
      <w:r>
        <w:rPr>
          <w:rFonts w:hint="eastAsia" w:ascii="仿宋_GB2312" w:hAnsi="宋体" w:eastAsia="仿宋_GB2312" w:cs="宋体"/>
          <w:sz w:val="32"/>
          <w:szCs w:val="32"/>
        </w:rPr>
        <w:t>元的</w:t>
      </w:r>
      <w:r>
        <w:rPr>
          <w:rFonts w:ascii="仿宋_GB2312" w:hAnsi="宋体" w:eastAsia="仿宋_GB2312" w:cs="宋体"/>
          <w:sz w:val="32"/>
          <w:szCs w:val="32"/>
        </w:rPr>
        <w:t>300%</w:t>
      </w:r>
      <w:r>
        <w:rPr>
          <w:rFonts w:hint="eastAsia" w:ascii="仿宋_GB2312" w:hAnsi="宋体" w:eastAsia="仿宋_GB2312" w:cs="宋体"/>
          <w:sz w:val="32"/>
          <w:szCs w:val="32"/>
        </w:rPr>
        <w:t>，即</w:t>
      </w:r>
      <w:r>
        <w:rPr>
          <w:rFonts w:ascii="仿宋_GB2312" w:hAnsi="宋体" w:eastAsia="仿宋_GB2312" w:cs="宋体"/>
          <w:sz w:val="32"/>
          <w:szCs w:val="32"/>
        </w:rPr>
        <w:t>12483</w:t>
      </w:r>
      <w:r>
        <w:rPr>
          <w:rFonts w:hint="eastAsia" w:ascii="仿宋_GB2312" w:hAnsi="宋体" w:eastAsia="仿宋_GB2312" w:cs="宋体"/>
          <w:sz w:val="32"/>
          <w:szCs w:val="32"/>
        </w:rPr>
        <w:t>元。高于</w:t>
      </w:r>
      <w:r>
        <w:rPr>
          <w:rFonts w:ascii="仿宋_GB2312" w:hAnsi="宋体" w:eastAsia="仿宋_GB2312" w:cs="宋体"/>
          <w:sz w:val="32"/>
          <w:szCs w:val="32"/>
        </w:rPr>
        <w:t>1210</w:t>
      </w:r>
      <w:r>
        <w:rPr>
          <w:rFonts w:hint="eastAsia" w:ascii="仿宋_GB2312" w:hAnsi="宋体" w:eastAsia="仿宋_GB2312" w:cs="宋体"/>
          <w:sz w:val="32"/>
          <w:szCs w:val="32"/>
        </w:rPr>
        <w:t>元的按实际工资为缴费工资，超过</w:t>
      </w:r>
      <w:r>
        <w:rPr>
          <w:rFonts w:ascii="仿宋_GB2312" w:hAnsi="宋体" w:eastAsia="仿宋_GB2312" w:cs="宋体"/>
          <w:sz w:val="32"/>
          <w:szCs w:val="32"/>
        </w:rPr>
        <w:t>12483</w:t>
      </w:r>
      <w:r>
        <w:rPr>
          <w:rFonts w:hint="eastAsia" w:ascii="仿宋_GB2312" w:hAnsi="宋体" w:eastAsia="仿宋_GB2312" w:cs="宋体"/>
          <w:sz w:val="32"/>
          <w:szCs w:val="32"/>
        </w:rPr>
        <w:t>元以上部分的不计征失业保险费。缴费比例统一为单位</w:t>
      </w:r>
      <w:r>
        <w:rPr>
          <w:rFonts w:ascii="仿宋_GB2312" w:hAnsi="宋体" w:eastAsia="仿宋_GB2312" w:cs="宋体"/>
          <w:sz w:val="32"/>
          <w:szCs w:val="32"/>
        </w:rPr>
        <w:t>0.8%</w:t>
      </w:r>
      <w:r>
        <w:rPr>
          <w:rFonts w:hint="eastAsia" w:ascii="仿宋_GB2312" w:hAnsi="宋体" w:eastAsia="仿宋_GB2312" w:cs="宋体"/>
          <w:sz w:val="32"/>
          <w:szCs w:val="32"/>
        </w:rPr>
        <w:t>，个人0.2%。</w:t>
      </w:r>
    </w:p>
    <w:p>
      <w:pPr>
        <w:spacing w:line="600" w:lineRule="exact"/>
        <w:ind w:firstLine="643" w:firstLineChars="200"/>
        <w:jc w:val="left"/>
        <w:rPr>
          <w:rFonts w:ascii="楷体_GB2312" w:hAnsi="楷体_GB2312" w:eastAsia="楷体_GB2312" w:cs="楷体_GB2312"/>
          <w:b/>
          <w:bCs/>
          <w:sz w:val="32"/>
          <w:szCs w:val="32"/>
        </w:rPr>
      </w:pPr>
      <w:r>
        <w:rPr>
          <w:rFonts w:hint="eastAsia" w:ascii="楷体_GB2312" w:hAnsi="楷体_GB2312" w:eastAsia="楷体_GB2312" w:cs="楷体_GB2312"/>
          <w:b/>
          <w:bCs/>
          <w:sz w:val="32"/>
          <w:szCs w:val="32"/>
        </w:rPr>
        <w:t>（五）全年享受生育保险待遇情况。</w:t>
      </w:r>
    </w:p>
    <w:p>
      <w:pPr>
        <w:pStyle w:val="95"/>
        <w:spacing w:line="600" w:lineRule="exact"/>
        <w:ind w:firstLine="640" w:firstLineChars="200"/>
        <w:rPr>
          <w:rFonts w:hint="eastAsia" w:ascii="仿宋_GB2312" w:hAnsi="宋体" w:eastAsia="仿宋_GB2312" w:cs="宋体"/>
          <w:sz w:val="32"/>
          <w:szCs w:val="32"/>
        </w:rPr>
      </w:pPr>
      <w:r>
        <w:rPr>
          <w:rFonts w:ascii="仿宋_GB2312" w:hAnsi="宋体" w:eastAsia="仿宋_GB2312" w:cs="宋体"/>
          <w:sz w:val="32"/>
          <w:szCs w:val="32"/>
        </w:rPr>
        <w:t>2016</w:t>
      </w:r>
      <w:r>
        <w:rPr>
          <w:rFonts w:hint="eastAsia" w:ascii="仿宋_GB2312" w:hAnsi="宋体" w:eastAsia="仿宋_GB2312" w:cs="宋体"/>
          <w:sz w:val="32"/>
          <w:szCs w:val="32"/>
        </w:rPr>
        <w:t>年，全市生育保险参保</w:t>
      </w:r>
      <w:r>
        <w:rPr>
          <w:rFonts w:ascii="仿宋_GB2312" w:hAnsi="宋体" w:eastAsia="仿宋_GB2312" w:cs="宋体"/>
          <w:sz w:val="32"/>
          <w:szCs w:val="32"/>
        </w:rPr>
        <w:t>17.81</w:t>
      </w:r>
      <w:r>
        <w:rPr>
          <w:rFonts w:hint="eastAsia" w:ascii="仿宋_GB2312" w:hAnsi="宋体" w:eastAsia="仿宋_GB2312" w:cs="宋体"/>
          <w:sz w:val="32"/>
          <w:szCs w:val="32"/>
        </w:rPr>
        <w:t>万人，完成省下达全年计划的</w:t>
      </w:r>
      <w:r>
        <w:rPr>
          <w:rFonts w:ascii="仿宋_GB2312" w:hAnsi="宋体" w:eastAsia="仿宋_GB2312" w:cs="宋体"/>
          <w:sz w:val="32"/>
          <w:szCs w:val="32"/>
        </w:rPr>
        <w:t>101.77%</w:t>
      </w:r>
      <w:r>
        <w:rPr>
          <w:rFonts w:hint="eastAsia" w:ascii="仿宋_GB2312" w:hAnsi="宋体" w:eastAsia="仿宋_GB2312" w:cs="宋体"/>
          <w:sz w:val="32"/>
          <w:szCs w:val="32"/>
        </w:rPr>
        <w:t>。</w:t>
      </w:r>
    </w:p>
    <w:p>
      <w:pPr>
        <w:pStyle w:val="95"/>
        <w:spacing w:line="600" w:lineRule="exact"/>
        <w:jc w:val="center"/>
        <w:rPr>
          <w:rFonts w:hint="eastAsia" w:ascii="仿宋_GB2312" w:hAnsi="宋体" w:eastAsia="仿宋_GB2312" w:cs="宋体"/>
          <w:b/>
          <w:sz w:val="32"/>
          <w:szCs w:val="32"/>
        </w:rPr>
      </w:pPr>
      <w:bookmarkStart w:id="0" w:name="_GoBack"/>
      <w:bookmarkEnd w:id="0"/>
      <w:r>
        <w:rPr>
          <w:rFonts w:hint="eastAsia" w:ascii="仿宋_GB2312" w:hAnsi="宋体" w:eastAsia="仿宋_GB2312" w:cs="宋体"/>
          <w:b/>
          <w:sz w:val="32"/>
          <w:szCs w:val="32"/>
        </w:rPr>
        <w:t>2016年云浮市职工参加生育保险情况表</w:t>
      </w:r>
    </w:p>
    <w:tbl>
      <w:tblPr>
        <w:tblStyle w:val="90"/>
        <w:tblW w:w="883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6"/>
        <w:gridCol w:w="1767"/>
        <w:gridCol w:w="1767"/>
        <w:gridCol w:w="1767"/>
        <w:gridCol w:w="17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</w:tcPr>
          <w:p>
            <w:pPr>
              <w:pStyle w:val="95"/>
              <w:spacing w:line="600" w:lineRule="exact"/>
              <w:jc w:val="center"/>
              <w:rPr>
                <w:rFonts w:hint="eastAsia"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参保单位</w:t>
            </w:r>
          </w:p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（个）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hint="eastAsia"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参保人数</w:t>
            </w:r>
          </w:p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（万人）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hint="eastAsia"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征收基金</w:t>
            </w:r>
          </w:p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（万元）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hint="eastAsia"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待遇人数</w:t>
            </w:r>
          </w:p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（人）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hint="eastAsia"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待遇基金</w:t>
            </w:r>
          </w:p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6" w:type="dxa"/>
          </w:tcPr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31651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17.81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5941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6222</w:t>
            </w:r>
          </w:p>
        </w:tc>
        <w:tc>
          <w:tcPr>
            <w:tcW w:w="1767" w:type="dxa"/>
          </w:tcPr>
          <w:p>
            <w:pPr>
              <w:pStyle w:val="95"/>
              <w:spacing w:line="600" w:lineRule="exact"/>
              <w:jc w:val="center"/>
              <w:rPr>
                <w:rFonts w:ascii="仿宋_GB2312" w:eastAsia="仿宋_GB2312" w:cs="宋体"/>
                <w:sz w:val="32"/>
                <w:szCs w:val="32"/>
              </w:rPr>
            </w:pPr>
            <w:r>
              <w:rPr>
                <w:rFonts w:hint="eastAsia" w:ascii="仿宋_GB2312" w:eastAsia="仿宋_GB2312" w:cs="宋体"/>
                <w:sz w:val="32"/>
                <w:szCs w:val="32"/>
              </w:rPr>
              <w:t>3754</w:t>
            </w:r>
          </w:p>
        </w:tc>
      </w:tr>
    </w:tbl>
    <w:p>
      <w:pPr>
        <w:pStyle w:val="95"/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</w:p>
    <w:p>
      <w:pPr>
        <w:pStyle w:val="95"/>
        <w:spacing w:line="60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2016 </w:t>
      </w:r>
      <w:r>
        <w:rPr>
          <w:rFonts w:hint="eastAsia" w:ascii="仿宋_GB2312" w:hAnsi="宋体" w:eastAsia="仿宋_GB2312"/>
          <w:sz w:val="32"/>
          <w:szCs w:val="32"/>
        </w:rPr>
        <w:t>年，全市享受生育保险待遇6770人次，生育医疗费用3589.42元</w:t>
      </w:r>
      <w:r>
        <w:rPr>
          <w:rFonts w:ascii="仿宋_GB2312" w:hAnsi="宋体" w:eastAsia="仿宋_GB2312"/>
          <w:sz w:val="32"/>
          <w:szCs w:val="32"/>
        </w:rPr>
        <w:t>/</w:t>
      </w:r>
      <w:r>
        <w:rPr>
          <w:rFonts w:hint="eastAsia" w:ascii="仿宋_GB2312" w:hAnsi="宋体" w:eastAsia="仿宋_GB2312"/>
          <w:sz w:val="32"/>
          <w:szCs w:val="32"/>
        </w:rPr>
        <w:t>人次，计划生育费用</w:t>
      </w:r>
      <w:r>
        <w:rPr>
          <w:rFonts w:ascii="仿宋_GB2312" w:hAnsi="宋体" w:eastAsia="仿宋_GB2312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>1352.25元</w:t>
      </w:r>
      <w:r>
        <w:rPr>
          <w:rFonts w:ascii="仿宋_GB2312" w:hAnsi="宋体" w:eastAsia="仿宋_GB2312"/>
          <w:sz w:val="32"/>
          <w:szCs w:val="32"/>
        </w:rPr>
        <w:t>/</w:t>
      </w:r>
      <w:r>
        <w:rPr>
          <w:rFonts w:hint="eastAsia" w:ascii="仿宋_GB2312" w:hAnsi="宋体" w:eastAsia="仿宋_GB2312"/>
          <w:sz w:val="32"/>
          <w:szCs w:val="32"/>
        </w:rPr>
        <w:t>人次，女职工生育津贴7636.05元</w:t>
      </w:r>
      <w:r>
        <w:rPr>
          <w:rFonts w:ascii="仿宋_GB2312" w:hAnsi="宋体" w:eastAsia="仿宋_GB2312"/>
          <w:sz w:val="32"/>
          <w:szCs w:val="32"/>
        </w:rPr>
        <w:t>/</w:t>
      </w:r>
      <w:r>
        <w:rPr>
          <w:rFonts w:hint="eastAsia" w:ascii="仿宋_GB2312" w:hAnsi="宋体" w:eastAsia="仿宋_GB2312"/>
          <w:sz w:val="32"/>
          <w:szCs w:val="32"/>
        </w:rPr>
        <w:t>人次。</w:t>
      </w:r>
    </w:p>
    <w:p>
      <w:pPr>
        <w:spacing w:line="600" w:lineRule="exact"/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五、社会保险关系转移接续和办理衔接手续情况</w:t>
      </w:r>
    </w:p>
    <w:p>
      <w:pPr>
        <w:spacing w:line="60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ascii="仿宋_GB2312" w:hAnsi="宋体" w:eastAsia="仿宋_GB2312"/>
          <w:sz w:val="32"/>
          <w:szCs w:val="32"/>
        </w:rPr>
        <w:t xml:space="preserve">2016 </w:t>
      </w:r>
      <w:r>
        <w:rPr>
          <w:rFonts w:hint="eastAsia" w:ascii="仿宋_GB2312" w:hAnsi="宋体" w:eastAsia="仿宋_GB2312"/>
          <w:sz w:val="32"/>
          <w:szCs w:val="32"/>
        </w:rPr>
        <w:t>年，全市办理企业职工基本养老保险转移接续</w:t>
      </w:r>
      <w:r>
        <w:rPr>
          <w:rFonts w:ascii="仿宋_GB2312" w:hAnsi="宋体" w:eastAsia="仿宋_GB2312"/>
          <w:sz w:val="32"/>
          <w:szCs w:val="32"/>
        </w:rPr>
        <w:t>3849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hAnsi="宋体" w:eastAsia="仿宋_GB2312"/>
          <w:sz w:val="32"/>
          <w:szCs w:val="32"/>
        </w:rPr>
        <w:t>4156.54</w:t>
      </w:r>
      <w:r>
        <w:rPr>
          <w:rFonts w:hint="eastAsia" w:ascii="仿宋_GB2312" w:hAnsi="宋体" w:eastAsia="仿宋_GB2312"/>
          <w:sz w:val="32"/>
          <w:szCs w:val="32"/>
        </w:rPr>
        <w:t>万元，其中办理转入</w:t>
      </w:r>
      <w:r>
        <w:rPr>
          <w:rFonts w:ascii="仿宋_GB2312" w:hAnsi="宋体" w:eastAsia="仿宋_GB2312"/>
          <w:sz w:val="32"/>
          <w:szCs w:val="32"/>
        </w:rPr>
        <w:t>2194</w:t>
      </w:r>
      <w:r>
        <w:rPr>
          <w:rFonts w:hint="eastAsia" w:ascii="仿宋_GB2312" w:hAnsi="宋体" w:eastAsia="仿宋_GB2312"/>
          <w:sz w:val="32"/>
          <w:szCs w:val="32"/>
        </w:rPr>
        <w:t>人次，转入金额</w:t>
      </w:r>
      <w:r>
        <w:rPr>
          <w:rFonts w:ascii="仿宋_GB2312" w:hAnsi="宋体" w:eastAsia="仿宋_GB2312"/>
          <w:sz w:val="32"/>
          <w:szCs w:val="32"/>
        </w:rPr>
        <w:t>2173.37</w:t>
      </w:r>
      <w:r>
        <w:rPr>
          <w:rFonts w:hint="eastAsia" w:ascii="仿宋_GB2312" w:hAnsi="宋体" w:eastAsia="仿宋_GB2312"/>
          <w:sz w:val="32"/>
          <w:szCs w:val="32"/>
        </w:rPr>
        <w:t>万元，转出</w:t>
      </w:r>
      <w:r>
        <w:rPr>
          <w:rFonts w:ascii="仿宋_GB2312" w:hAnsi="宋体" w:eastAsia="仿宋_GB2312"/>
          <w:sz w:val="32"/>
          <w:szCs w:val="32"/>
        </w:rPr>
        <w:t>1655</w:t>
      </w:r>
      <w:r>
        <w:rPr>
          <w:rFonts w:hint="eastAsia" w:ascii="仿宋_GB2312" w:hAnsi="宋体" w:eastAsia="仿宋_GB2312"/>
          <w:sz w:val="32"/>
          <w:szCs w:val="32"/>
        </w:rPr>
        <w:t>人次，转出金额</w:t>
      </w:r>
      <w:r>
        <w:rPr>
          <w:rFonts w:ascii="仿宋_GB2312" w:hAnsi="宋体" w:eastAsia="仿宋_GB2312"/>
          <w:sz w:val="32"/>
          <w:szCs w:val="32"/>
        </w:rPr>
        <w:t>1983.17</w:t>
      </w:r>
      <w:r>
        <w:rPr>
          <w:rFonts w:hint="eastAsia" w:ascii="仿宋_GB2312" w:hAnsi="宋体" w:eastAsia="仿宋_GB2312"/>
          <w:sz w:val="32"/>
          <w:szCs w:val="32"/>
        </w:rPr>
        <w:t>万元。办理失业保险转移接续</w:t>
      </w:r>
      <w:r>
        <w:rPr>
          <w:rFonts w:ascii="仿宋_GB2312" w:hAnsi="宋体" w:eastAsia="仿宋_GB2312"/>
          <w:sz w:val="32"/>
          <w:szCs w:val="32"/>
        </w:rPr>
        <w:t>1208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万元，其中办理转入</w:t>
      </w:r>
      <w:r>
        <w:rPr>
          <w:rFonts w:ascii="仿宋_GB2312" w:hAnsi="宋体" w:eastAsia="仿宋_GB2312"/>
          <w:sz w:val="32"/>
          <w:szCs w:val="32"/>
        </w:rPr>
        <w:t>565</w:t>
      </w:r>
      <w:r>
        <w:rPr>
          <w:rFonts w:hint="eastAsia" w:ascii="仿宋_GB2312" w:hAnsi="宋体" w:eastAsia="仿宋_GB2312"/>
          <w:sz w:val="32"/>
          <w:szCs w:val="32"/>
        </w:rPr>
        <w:t>人次，转入金额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万元，转出</w:t>
      </w:r>
      <w:r>
        <w:rPr>
          <w:rFonts w:ascii="仿宋_GB2312" w:hAnsi="宋体" w:eastAsia="仿宋_GB2312"/>
          <w:sz w:val="32"/>
          <w:szCs w:val="32"/>
        </w:rPr>
        <w:t>643</w:t>
      </w:r>
      <w:r>
        <w:rPr>
          <w:rFonts w:hint="eastAsia" w:ascii="仿宋_GB2312" w:hAnsi="宋体" w:eastAsia="仿宋_GB2312"/>
          <w:sz w:val="32"/>
          <w:szCs w:val="32"/>
        </w:rPr>
        <w:t>人次，转出金额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万元。办理医疗保险转移接续</w:t>
      </w:r>
      <w:r>
        <w:rPr>
          <w:rFonts w:ascii="仿宋_GB2312" w:hAnsi="宋体" w:eastAsia="仿宋_GB2312"/>
          <w:sz w:val="32"/>
          <w:szCs w:val="32"/>
        </w:rPr>
        <w:t>1928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万元，其中办理转入</w:t>
      </w:r>
      <w:r>
        <w:rPr>
          <w:rFonts w:ascii="仿宋_GB2312" w:hAnsi="宋体" w:eastAsia="仿宋_GB2312"/>
          <w:sz w:val="32"/>
          <w:szCs w:val="32"/>
        </w:rPr>
        <w:t>1064</w:t>
      </w:r>
      <w:r>
        <w:rPr>
          <w:rFonts w:hint="eastAsia" w:ascii="仿宋_GB2312" w:hAnsi="宋体" w:eastAsia="仿宋_GB2312"/>
          <w:sz w:val="32"/>
          <w:szCs w:val="32"/>
        </w:rPr>
        <w:t>人次，转入金额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万元，转出</w:t>
      </w:r>
      <w:r>
        <w:rPr>
          <w:rFonts w:ascii="仿宋_GB2312" w:hAnsi="宋体" w:eastAsia="仿宋_GB2312"/>
          <w:sz w:val="32"/>
          <w:szCs w:val="32"/>
        </w:rPr>
        <w:t>864</w:t>
      </w:r>
      <w:r>
        <w:rPr>
          <w:rFonts w:hint="eastAsia" w:ascii="仿宋_GB2312" w:hAnsi="宋体" w:eastAsia="仿宋_GB2312"/>
          <w:sz w:val="32"/>
          <w:szCs w:val="32"/>
        </w:rPr>
        <w:t>人次，转出金额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万元。</w:t>
      </w:r>
      <w:r>
        <w:rPr>
          <w:rFonts w:ascii="仿宋_GB2312" w:hAnsi="宋体" w:eastAsia="仿宋_GB2312"/>
          <w:sz w:val="32"/>
          <w:szCs w:val="32"/>
        </w:rPr>
        <w:t xml:space="preserve"> 2016 </w:t>
      </w:r>
      <w:r>
        <w:rPr>
          <w:rFonts w:hint="eastAsia" w:ascii="仿宋_GB2312" w:hAnsi="宋体" w:eastAsia="仿宋_GB2312"/>
          <w:sz w:val="32"/>
          <w:szCs w:val="32"/>
        </w:rPr>
        <w:t>年，全市办理企业职工基本养老保险与城乡居民养老保险制度衔接</w:t>
      </w:r>
      <w:r>
        <w:rPr>
          <w:rFonts w:ascii="仿宋_GB2312" w:hAnsi="宋体" w:eastAsia="仿宋_GB2312"/>
          <w:sz w:val="32"/>
          <w:szCs w:val="32"/>
        </w:rPr>
        <w:t>14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hAnsi="宋体" w:eastAsia="仿宋_GB2312"/>
          <w:sz w:val="32"/>
          <w:szCs w:val="32"/>
        </w:rPr>
        <w:t>6.91</w:t>
      </w:r>
      <w:r>
        <w:rPr>
          <w:rFonts w:hint="eastAsia" w:ascii="仿宋_GB2312" w:hAnsi="宋体" w:eastAsia="仿宋_GB2312"/>
          <w:sz w:val="32"/>
          <w:szCs w:val="32"/>
        </w:rPr>
        <w:t>万元。办理军人基本养老保险与职工养老保险制度衔接</w:t>
      </w:r>
      <w:r>
        <w:rPr>
          <w:rFonts w:ascii="仿宋_GB2312" w:hAnsi="宋体" w:eastAsia="仿宋_GB2312"/>
          <w:sz w:val="32"/>
          <w:szCs w:val="32"/>
        </w:rPr>
        <w:t>375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hAnsi="宋体" w:eastAsia="仿宋_GB2312"/>
          <w:sz w:val="32"/>
          <w:szCs w:val="32"/>
        </w:rPr>
        <w:t>897.31</w:t>
      </w:r>
      <w:r>
        <w:rPr>
          <w:rFonts w:hint="eastAsia" w:ascii="仿宋_GB2312" w:hAnsi="宋体" w:eastAsia="仿宋_GB2312"/>
          <w:sz w:val="32"/>
          <w:szCs w:val="32"/>
        </w:rPr>
        <w:t>万元；办理军人基本养老保险与城乡居民养老保险制度衔接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人次，转移金额</w:t>
      </w:r>
      <w:r>
        <w:rPr>
          <w:rFonts w:ascii="仿宋_GB2312" w:eastAsia="仿宋_GB2312"/>
          <w:sz w:val="32"/>
          <w:szCs w:val="32"/>
        </w:rPr>
        <w:t>0</w:t>
      </w:r>
      <w:r>
        <w:rPr>
          <w:rFonts w:hint="eastAsia" w:ascii="仿宋_GB2312" w:hAnsi="宋体" w:eastAsia="仿宋_GB2312"/>
          <w:sz w:val="32"/>
          <w:szCs w:val="32"/>
        </w:rPr>
        <w:t>万元。</w:t>
      </w:r>
    </w:p>
    <w:p>
      <w:pPr>
        <w:numPr>
          <w:ilvl w:val="0"/>
          <w:numId w:val="11"/>
        </w:num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人社部门、司法部门查处的社会保险基金违法违规问题查处及整改情况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 xml:space="preserve">2016 </w:t>
      </w:r>
      <w:r>
        <w:rPr>
          <w:rFonts w:hint="eastAsia" w:ascii="仿宋_GB2312" w:eastAsia="仿宋_GB2312"/>
          <w:sz w:val="32"/>
          <w:szCs w:val="32"/>
        </w:rPr>
        <w:t>年，全市人社部门查处的社会保险基金违法违规问题</w:t>
      </w:r>
      <w:r>
        <w:rPr>
          <w:rFonts w:ascii="仿宋_GB2312" w:eastAsia="仿宋_GB2312"/>
          <w:sz w:val="32"/>
          <w:szCs w:val="32"/>
        </w:rPr>
        <w:t xml:space="preserve"> 0 </w:t>
      </w:r>
      <w:r>
        <w:rPr>
          <w:rFonts w:hint="eastAsia" w:ascii="仿宋_GB2312" w:eastAsia="仿宋_GB2312"/>
          <w:sz w:val="32"/>
          <w:szCs w:val="32"/>
        </w:rPr>
        <w:t>例，其中经司法机关判决的社会保险基金案件</w:t>
      </w:r>
      <w:r>
        <w:rPr>
          <w:rFonts w:ascii="仿宋_GB2312" w:eastAsia="仿宋_GB2312"/>
          <w:sz w:val="32"/>
          <w:szCs w:val="32"/>
        </w:rPr>
        <w:t xml:space="preserve"> 0 </w:t>
      </w:r>
      <w:r>
        <w:rPr>
          <w:rFonts w:hint="eastAsia" w:ascii="仿宋_GB2312" w:eastAsia="仿宋_GB2312"/>
          <w:sz w:val="32"/>
          <w:szCs w:val="32"/>
        </w:rPr>
        <w:t>例，及时整改追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回基金</w:t>
      </w:r>
      <w:r>
        <w:rPr>
          <w:rFonts w:ascii="仿宋_GB2312" w:eastAsia="仿宋_GB2312"/>
          <w:sz w:val="32"/>
          <w:szCs w:val="32"/>
        </w:rPr>
        <w:t xml:space="preserve"> 0 </w:t>
      </w:r>
      <w:r>
        <w:rPr>
          <w:rFonts w:hint="eastAsia" w:ascii="仿宋_GB2312" w:eastAsia="仿宋_GB2312"/>
          <w:sz w:val="32"/>
          <w:szCs w:val="32"/>
        </w:rPr>
        <w:t>万元。查处违法违规</w:t>
      </w:r>
      <w:r>
        <w:rPr>
          <w:rFonts w:ascii="仿宋_GB2312" w:eastAsia="仿宋_GB2312"/>
          <w:sz w:val="32"/>
          <w:szCs w:val="32"/>
        </w:rPr>
        <w:t xml:space="preserve"> 0 </w:t>
      </w:r>
      <w:r>
        <w:rPr>
          <w:rFonts w:hint="eastAsia" w:ascii="仿宋_GB2312" w:eastAsia="仿宋_GB2312"/>
          <w:sz w:val="32"/>
          <w:szCs w:val="32"/>
        </w:rPr>
        <w:t>人。</w:t>
      </w:r>
    </w:p>
    <w:p>
      <w:pPr>
        <w:numPr>
          <w:ilvl w:val="0"/>
          <w:numId w:val="11"/>
        </w:numPr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签订基本医疗保险服务协议的医疗机构数量、医疗费用结算情况、与医保相关的医疗服务信息，定点零售药店数量及相关情况。（</w:t>
      </w:r>
      <w:r>
        <w:rPr>
          <w:rFonts w:hint="eastAsia" w:ascii="仿宋_GB2312" w:eastAsia="仿宋_GB2312"/>
          <w:sz w:val="32"/>
          <w:szCs w:val="32"/>
        </w:rPr>
        <w:t>公开项目见附件。）</w:t>
      </w:r>
    </w:p>
    <w:p>
      <w:p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 xml:space="preserve">八、社会保险经办管理服务标准贯彻情况 </w:t>
      </w:r>
    </w:p>
    <w:p>
      <w:pPr>
        <w:spacing w:line="60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</w:t>
      </w:r>
      <w:r>
        <w:rPr>
          <w:rFonts w:ascii="仿宋_GB2312" w:eastAsia="仿宋_GB2312"/>
          <w:sz w:val="32"/>
          <w:szCs w:val="32"/>
        </w:rPr>
        <w:t xml:space="preserve"> 2016 </w:t>
      </w:r>
      <w:r>
        <w:rPr>
          <w:rFonts w:hint="eastAsia" w:ascii="仿宋_GB2312" w:eastAsia="仿宋_GB2312"/>
          <w:sz w:val="32"/>
          <w:szCs w:val="32"/>
        </w:rPr>
        <w:t>年末，贯彻实施国家《社会保险服务总则》、《社会保障服务中心设施设备要求》、《社会保险视觉识别系统》，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建设标准服务大厅</w:t>
      </w:r>
      <w:r>
        <w:rPr>
          <w:rFonts w:ascii="仿宋_GB2312" w:eastAsia="仿宋_GB2312"/>
          <w:sz w:val="32"/>
          <w:szCs w:val="32"/>
        </w:rPr>
        <w:t xml:space="preserve"> 0 </w:t>
      </w:r>
      <w:r>
        <w:rPr>
          <w:rFonts w:hint="eastAsia" w:ascii="仿宋_GB2312" w:eastAsia="仿宋_GB2312"/>
          <w:sz w:val="32"/>
          <w:szCs w:val="32"/>
        </w:rPr>
        <w:t>个。</w:t>
      </w:r>
    </w:p>
    <w:p>
      <w:pPr>
        <w:numPr>
          <w:ilvl w:val="0"/>
          <w:numId w:val="12"/>
        </w:numPr>
        <w:spacing w:line="600" w:lineRule="exact"/>
        <w:ind w:firstLine="640" w:firstLineChars="200"/>
        <w:jc w:val="lef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经办机构及基层服务平台设置情况</w:t>
      </w:r>
    </w:p>
    <w:p>
      <w:pPr>
        <w:spacing w:line="600" w:lineRule="exact"/>
        <w:ind w:firstLine="640" w:firstLineChars="200"/>
        <w:jc w:val="left"/>
        <w:rPr>
          <w:rFonts w:ascii="仿宋_GB2312" w:hAnsi="华文仿宋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截至</w:t>
      </w:r>
      <w:r>
        <w:rPr>
          <w:rFonts w:ascii="仿宋_GB2312" w:eastAsia="仿宋_GB2312"/>
          <w:sz w:val="32"/>
          <w:szCs w:val="32"/>
        </w:rPr>
        <w:t xml:space="preserve"> 2016 </w:t>
      </w:r>
      <w:r>
        <w:rPr>
          <w:rFonts w:hint="eastAsia" w:ascii="仿宋_GB2312" w:eastAsia="仿宋_GB2312"/>
          <w:sz w:val="32"/>
          <w:szCs w:val="32"/>
        </w:rPr>
        <w:t>年末，全市社会保险经办机构</w:t>
      </w:r>
      <w:r>
        <w:rPr>
          <w:rFonts w:ascii="仿宋_GB2312" w:eastAsia="仿宋_GB2312"/>
          <w:sz w:val="32"/>
          <w:szCs w:val="32"/>
        </w:rPr>
        <w:t xml:space="preserve"> 6 </w:t>
      </w:r>
      <w:r>
        <w:rPr>
          <w:rFonts w:hint="eastAsia" w:ascii="仿宋_GB2312" w:eastAsia="仿宋_GB2312"/>
          <w:sz w:val="32"/>
          <w:szCs w:val="32"/>
        </w:rPr>
        <w:t>个，其中市级</w:t>
      </w:r>
      <w:r>
        <w:rPr>
          <w:rFonts w:ascii="仿宋_GB2312" w:eastAsia="仿宋_GB2312"/>
          <w:sz w:val="32"/>
          <w:szCs w:val="32"/>
        </w:rPr>
        <w:t xml:space="preserve"> 1</w:t>
      </w:r>
      <w:r>
        <w:rPr>
          <w:rFonts w:hint="eastAsia" w:ascii="仿宋_GB2312" w:eastAsia="仿宋_GB2312"/>
          <w:sz w:val="32"/>
          <w:szCs w:val="32"/>
        </w:rPr>
        <w:t>个，</w:t>
      </w:r>
      <w:r>
        <w:rPr>
          <w:rFonts w:ascii="仿宋_GB2312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县（区）级</w:t>
      </w:r>
      <w:r>
        <w:rPr>
          <w:rFonts w:ascii="仿宋_GB2312" w:eastAsia="仿宋_GB2312"/>
          <w:sz w:val="32"/>
          <w:szCs w:val="32"/>
        </w:rPr>
        <w:t xml:space="preserve"> 5 </w:t>
      </w:r>
      <w:r>
        <w:rPr>
          <w:rFonts w:hint="eastAsia" w:ascii="仿宋_GB2312" w:eastAsia="仿宋_GB2312"/>
          <w:sz w:val="32"/>
          <w:szCs w:val="32"/>
        </w:rPr>
        <w:t>个。</w:t>
      </w: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jc w:val="left"/>
        <w:rPr>
          <w:rFonts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440" w:right="1644" w:bottom="1440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226948819"/>
    </w:sdtPr>
    <w:sdtContent>
      <w:p>
        <w:pPr>
          <w:pStyle w:val="57"/>
          <w:jc w:val="center"/>
        </w:pPr>
        <w:r>
          <w:rPr>
            <w:rFonts w:hint="eastAsia"/>
          </w:rPr>
          <w:t>-</w:t>
        </w: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  <w:r>
          <w:rPr>
            <w:rFonts w:hint="eastAsia"/>
          </w:rPr>
          <w:t>-</w:t>
        </w:r>
      </w:p>
    </w:sdtContent>
  </w:sdt>
  <w:p>
    <w:pPr>
      <w:pStyle w:val="5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68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49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38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17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48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2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36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42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24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2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abstractNum w:abstractNumId="10">
    <w:nsid w:val="5927DAF5"/>
    <w:multiLevelType w:val="singleLevel"/>
    <w:tmpl w:val="5927DAF5"/>
    <w:lvl w:ilvl="0" w:tentative="0">
      <w:start w:val="6"/>
      <w:numFmt w:val="chineseCounting"/>
      <w:suff w:val="nothing"/>
      <w:lvlText w:val="%1、"/>
      <w:lvlJc w:val="left"/>
      <w:rPr>
        <w:rFonts w:ascii="黑体" w:hAnsi="黑体" w:eastAsia="黑体"/>
        <w:b w:val="0"/>
      </w:rPr>
    </w:lvl>
  </w:abstractNum>
  <w:abstractNum w:abstractNumId="11">
    <w:nsid w:val="5927DB0D"/>
    <w:multiLevelType w:val="singleLevel"/>
    <w:tmpl w:val="5927DB0D"/>
    <w:lvl w:ilvl="0" w:tentative="0">
      <w:start w:val="9"/>
      <w:numFmt w:val="chineseCounting"/>
      <w:suff w:val="nothing"/>
      <w:lvlText w:val="%1、"/>
      <w:lvlJc w:val="left"/>
    </w:lvl>
  </w:abstractNum>
  <w:num w:numId="1">
    <w:abstractNumId w:val="3"/>
  </w:num>
  <w:num w:numId="2">
    <w:abstractNumId w:val="5"/>
  </w:num>
  <w:num w:numId="3">
    <w:abstractNumId w:val="8"/>
  </w:num>
  <w:num w:numId="4">
    <w:abstractNumId w:val="9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1"/>
  </w:num>
  <w:num w:numId="10">
    <w:abstractNumId w:val="0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198B"/>
    <w:rsid w:val="000237E5"/>
    <w:rsid w:val="00131CEB"/>
    <w:rsid w:val="001A2CBA"/>
    <w:rsid w:val="002231D8"/>
    <w:rsid w:val="002B61FC"/>
    <w:rsid w:val="003151A4"/>
    <w:rsid w:val="004178D0"/>
    <w:rsid w:val="00427CFB"/>
    <w:rsid w:val="00440230"/>
    <w:rsid w:val="00493152"/>
    <w:rsid w:val="004D6205"/>
    <w:rsid w:val="00543836"/>
    <w:rsid w:val="0056655E"/>
    <w:rsid w:val="00590B42"/>
    <w:rsid w:val="005B328A"/>
    <w:rsid w:val="005D0F18"/>
    <w:rsid w:val="005E3071"/>
    <w:rsid w:val="00766C1A"/>
    <w:rsid w:val="00790440"/>
    <w:rsid w:val="007A130C"/>
    <w:rsid w:val="007B0B05"/>
    <w:rsid w:val="007F6744"/>
    <w:rsid w:val="00852694"/>
    <w:rsid w:val="00873C4C"/>
    <w:rsid w:val="00914232"/>
    <w:rsid w:val="00A12D18"/>
    <w:rsid w:val="00A24EA0"/>
    <w:rsid w:val="00AD2B66"/>
    <w:rsid w:val="00B46F05"/>
    <w:rsid w:val="00B66B4A"/>
    <w:rsid w:val="00B96E0E"/>
    <w:rsid w:val="00C111F5"/>
    <w:rsid w:val="00CD0C1F"/>
    <w:rsid w:val="00D479F2"/>
    <w:rsid w:val="00D7198B"/>
    <w:rsid w:val="00DB28C2"/>
    <w:rsid w:val="00DC586B"/>
    <w:rsid w:val="00DD4428"/>
    <w:rsid w:val="00E20501"/>
    <w:rsid w:val="00E22D95"/>
    <w:rsid w:val="00E721F5"/>
    <w:rsid w:val="00F3114A"/>
    <w:rsid w:val="00F60F60"/>
    <w:rsid w:val="00F82B19"/>
    <w:rsid w:val="00FB1AF0"/>
    <w:rsid w:val="00FD32B5"/>
    <w:rsid w:val="00FF31CB"/>
    <w:rsid w:val="133871C9"/>
    <w:rsid w:val="14DF1026"/>
    <w:rsid w:val="15CC16DE"/>
    <w:rsid w:val="174966F5"/>
    <w:rsid w:val="176E767D"/>
    <w:rsid w:val="32244958"/>
    <w:rsid w:val="36545836"/>
    <w:rsid w:val="4BCE7549"/>
    <w:rsid w:val="50C47BC2"/>
    <w:rsid w:val="52AC157C"/>
    <w:rsid w:val="55D803B4"/>
    <w:rsid w:val="5C442C50"/>
    <w:rsid w:val="5E1D4317"/>
    <w:rsid w:val="5E1E3215"/>
    <w:rsid w:val="692F4745"/>
    <w:rsid w:val="6E1E4A91"/>
    <w:rsid w:val="72DE4E80"/>
    <w:rsid w:val="734F61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qFormat="1"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name="table of figures"/>
    <w:lsdException w:qFormat="1"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iPriority="99" w:name="List"/>
    <w:lsdException w:uiPriority="99" w:name="List Bullet"/>
    <w:lsdException w:uiPriority="99" w:name="List Number"/>
    <w:lsdException w:qFormat="1" w:uiPriority="99" w:name="List 2"/>
    <w:lsdException w:qFormat="1" w:uiPriority="99" w:name="List 3"/>
    <w:lsdException w:uiPriority="99" w:name="List 4"/>
    <w:lsdException w:qFormat="1"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qFormat="1" w:uiPriority="99" w:name="List Number 2"/>
    <w:lsdException w:qFormat="1" w:uiPriority="99" w:name="List Number 3"/>
    <w:lsdException w:qFormat="1"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qFormat="1" w:uiPriority="99" w:name="Body Text Indent"/>
    <w:lsdException w:qFormat="1"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qFormat="1" w:uiPriority="99" w:name="Note Heading"/>
    <w:lsdException w:qFormat="1" w:uiPriority="99" w:name="Body Text 2"/>
    <w:lsdException w:qFormat="1" w:uiPriority="99" w:name="Body Text 3"/>
    <w:lsdException w:qFormat="1" w:uiPriority="99" w:name="Body Text Indent 2"/>
    <w:lsdException w:qFormat="1"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7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98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99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100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101"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102"/>
    <w:unhideWhenUsed/>
    <w:qFormat/>
    <w:uiPriority w:val="9"/>
    <w:pPr>
      <w:keepNext/>
      <w:keepLines/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103"/>
    <w:unhideWhenUsed/>
    <w:qFormat/>
    <w:uiPriority w:val="9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104"/>
    <w:unhideWhenUsed/>
    <w:qFormat/>
    <w:uiPriority w:val="9"/>
    <w:pPr>
      <w:keepNext/>
      <w:keepLines/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105"/>
    <w:unhideWhenUsed/>
    <w:qFormat/>
    <w:uiPriority w:val="9"/>
    <w:pPr>
      <w:keepNext/>
      <w:keepLines/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88">
    <w:name w:val="Default Paragraph Font"/>
    <w:unhideWhenUsed/>
    <w:uiPriority w:val="1"/>
  </w:style>
  <w:style w:type="table" w:default="1" w:styleId="8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List 3"/>
    <w:basedOn w:val="1"/>
    <w:unhideWhenUsed/>
    <w:qFormat/>
    <w:uiPriority w:val="99"/>
    <w:pPr>
      <w:ind w:left="100" w:leftChars="400" w:hanging="200" w:hangingChars="200"/>
      <w:contextualSpacing/>
    </w:pPr>
  </w:style>
  <w:style w:type="paragraph" w:styleId="12">
    <w:name w:val="annotation subject"/>
    <w:basedOn w:val="13"/>
    <w:next w:val="13"/>
    <w:link w:val="121"/>
    <w:unhideWhenUsed/>
    <w:uiPriority w:val="99"/>
    <w:rPr>
      <w:b/>
      <w:bCs/>
    </w:rPr>
  </w:style>
  <w:style w:type="paragraph" w:styleId="13">
    <w:name w:val="annotation text"/>
    <w:basedOn w:val="1"/>
    <w:link w:val="120"/>
    <w:unhideWhenUsed/>
    <w:uiPriority w:val="99"/>
    <w:pPr>
      <w:jc w:val="left"/>
    </w:pPr>
  </w:style>
  <w:style w:type="paragraph" w:styleId="14">
    <w:name w:val="toc 7"/>
    <w:basedOn w:val="1"/>
    <w:next w:val="1"/>
    <w:unhideWhenUsed/>
    <w:uiPriority w:val="39"/>
    <w:pPr>
      <w:ind w:left="2520" w:leftChars="1200"/>
    </w:pPr>
  </w:style>
  <w:style w:type="paragraph" w:styleId="15">
    <w:name w:val="Body Text First Indent"/>
    <w:basedOn w:val="16"/>
    <w:link w:val="132"/>
    <w:unhideWhenUsed/>
    <w:uiPriority w:val="99"/>
    <w:pPr>
      <w:ind w:firstLine="420" w:firstLineChars="100"/>
    </w:pPr>
  </w:style>
  <w:style w:type="paragraph" w:styleId="16">
    <w:name w:val="Body Text"/>
    <w:basedOn w:val="1"/>
    <w:link w:val="131"/>
    <w:unhideWhenUsed/>
    <w:uiPriority w:val="99"/>
    <w:pPr>
      <w:spacing w:after="120"/>
    </w:pPr>
  </w:style>
  <w:style w:type="paragraph" w:styleId="17">
    <w:name w:val="List Number 2"/>
    <w:basedOn w:val="1"/>
    <w:unhideWhenUsed/>
    <w:qFormat/>
    <w:uiPriority w:val="99"/>
    <w:pPr>
      <w:numPr>
        <w:ilvl w:val="0"/>
        <w:numId w:val="1"/>
      </w:numPr>
      <w:contextualSpacing/>
    </w:pPr>
  </w:style>
  <w:style w:type="paragraph" w:styleId="18">
    <w:name w:val="table of authorities"/>
    <w:basedOn w:val="1"/>
    <w:next w:val="1"/>
    <w:unhideWhenUsed/>
    <w:uiPriority w:val="99"/>
    <w:pPr>
      <w:ind w:left="420" w:leftChars="200"/>
    </w:pPr>
  </w:style>
  <w:style w:type="paragraph" w:styleId="19">
    <w:name w:val="macro"/>
    <w:link w:val="114"/>
    <w:unhideWhenUsed/>
    <w:uiPriority w:val="99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</w:pPr>
    <w:rPr>
      <w:rFonts w:ascii="Courier New" w:hAnsi="Courier New" w:eastAsia="宋体" w:cs="Courier New"/>
      <w:kern w:val="2"/>
      <w:sz w:val="24"/>
      <w:szCs w:val="24"/>
      <w:lang w:val="en-US" w:eastAsia="zh-CN" w:bidi="ar-SA"/>
    </w:rPr>
  </w:style>
  <w:style w:type="paragraph" w:styleId="20">
    <w:name w:val="Note Heading"/>
    <w:basedOn w:val="1"/>
    <w:next w:val="1"/>
    <w:link w:val="139"/>
    <w:unhideWhenUsed/>
    <w:qFormat/>
    <w:uiPriority w:val="99"/>
    <w:pPr>
      <w:jc w:val="center"/>
    </w:pPr>
  </w:style>
  <w:style w:type="paragraph" w:styleId="21">
    <w:name w:val="List Bullet 4"/>
    <w:basedOn w:val="1"/>
    <w:unhideWhenUsed/>
    <w:uiPriority w:val="99"/>
    <w:pPr>
      <w:numPr>
        <w:ilvl w:val="0"/>
        <w:numId w:val="2"/>
      </w:numPr>
      <w:contextualSpacing/>
    </w:pPr>
  </w:style>
  <w:style w:type="paragraph" w:styleId="22">
    <w:name w:val="index 8"/>
    <w:basedOn w:val="1"/>
    <w:next w:val="1"/>
    <w:unhideWhenUsed/>
    <w:uiPriority w:val="99"/>
    <w:pPr>
      <w:ind w:left="1400" w:leftChars="1400"/>
    </w:pPr>
  </w:style>
  <w:style w:type="paragraph" w:styleId="23">
    <w:name w:val="E-mail Signature"/>
    <w:basedOn w:val="1"/>
    <w:link w:val="112"/>
    <w:unhideWhenUsed/>
    <w:uiPriority w:val="99"/>
  </w:style>
  <w:style w:type="paragraph" w:styleId="24">
    <w:name w:val="List Number"/>
    <w:basedOn w:val="1"/>
    <w:unhideWhenUsed/>
    <w:uiPriority w:val="99"/>
    <w:pPr>
      <w:numPr>
        <w:ilvl w:val="0"/>
        <w:numId w:val="3"/>
      </w:numPr>
      <w:contextualSpacing/>
    </w:pPr>
  </w:style>
  <w:style w:type="paragraph" w:styleId="25">
    <w:name w:val="Normal Indent"/>
    <w:basedOn w:val="1"/>
    <w:unhideWhenUsed/>
    <w:qFormat/>
    <w:uiPriority w:val="99"/>
    <w:pPr>
      <w:ind w:firstLine="420" w:firstLineChars="200"/>
    </w:pPr>
  </w:style>
  <w:style w:type="paragraph" w:styleId="26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27">
    <w:name w:val="index 5"/>
    <w:basedOn w:val="1"/>
    <w:next w:val="1"/>
    <w:unhideWhenUsed/>
    <w:uiPriority w:val="99"/>
    <w:pPr>
      <w:ind w:left="800" w:leftChars="800"/>
    </w:pPr>
  </w:style>
  <w:style w:type="paragraph" w:styleId="28">
    <w:name w:val="List Bullet"/>
    <w:basedOn w:val="1"/>
    <w:unhideWhenUsed/>
    <w:uiPriority w:val="99"/>
    <w:pPr>
      <w:numPr>
        <w:ilvl w:val="0"/>
        <w:numId w:val="4"/>
      </w:numPr>
      <w:contextualSpacing/>
    </w:pPr>
  </w:style>
  <w:style w:type="paragraph" w:styleId="29">
    <w:name w:val="envelope address"/>
    <w:basedOn w:val="1"/>
    <w:unhideWhenUsed/>
    <w:qFormat/>
    <w:uiPriority w:val="99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Theme="majorHAnsi" w:hAnsiTheme="majorHAnsi" w:eastAsiaTheme="majorEastAsia" w:cstheme="majorBidi"/>
      <w:sz w:val="24"/>
      <w:szCs w:val="24"/>
    </w:rPr>
  </w:style>
  <w:style w:type="paragraph" w:styleId="30">
    <w:name w:val="Document Map"/>
    <w:basedOn w:val="1"/>
    <w:link w:val="126"/>
    <w:unhideWhenUsed/>
    <w:uiPriority w:val="99"/>
    <w:rPr>
      <w:rFonts w:ascii="宋体" w:eastAsia="宋体"/>
      <w:sz w:val="18"/>
      <w:szCs w:val="18"/>
    </w:rPr>
  </w:style>
  <w:style w:type="paragraph" w:styleId="31">
    <w:name w:val="toa heading"/>
    <w:basedOn w:val="1"/>
    <w:next w:val="1"/>
    <w:unhideWhenUsed/>
    <w:uiPriority w:val="99"/>
    <w:pPr>
      <w:spacing w:before="120"/>
    </w:pPr>
    <w:rPr>
      <w:rFonts w:eastAsia="宋体" w:asciiTheme="majorHAnsi" w:hAnsiTheme="majorHAnsi" w:cstheme="majorBidi"/>
      <w:sz w:val="24"/>
      <w:szCs w:val="24"/>
    </w:rPr>
  </w:style>
  <w:style w:type="paragraph" w:styleId="32">
    <w:name w:val="index 6"/>
    <w:basedOn w:val="1"/>
    <w:next w:val="1"/>
    <w:unhideWhenUsed/>
    <w:uiPriority w:val="99"/>
    <w:pPr>
      <w:ind w:left="1000" w:leftChars="1000"/>
    </w:pPr>
  </w:style>
  <w:style w:type="paragraph" w:styleId="33">
    <w:name w:val="Salutation"/>
    <w:basedOn w:val="1"/>
    <w:next w:val="1"/>
    <w:link w:val="110"/>
    <w:unhideWhenUsed/>
    <w:uiPriority w:val="99"/>
  </w:style>
  <w:style w:type="paragraph" w:styleId="34">
    <w:name w:val="Body Text 3"/>
    <w:basedOn w:val="1"/>
    <w:link w:val="136"/>
    <w:unhideWhenUsed/>
    <w:qFormat/>
    <w:uiPriority w:val="99"/>
    <w:pPr>
      <w:spacing w:after="120"/>
    </w:pPr>
    <w:rPr>
      <w:sz w:val="16"/>
      <w:szCs w:val="16"/>
    </w:rPr>
  </w:style>
  <w:style w:type="paragraph" w:styleId="35">
    <w:name w:val="Closing"/>
    <w:basedOn w:val="1"/>
    <w:link w:val="116"/>
    <w:unhideWhenUsed/>
    <w:uiPriority w:val="99"/>
    <w:pPr>
      <w:ind w:left="100" w:leftChars="2100"/>
    </w:pPr>
  </w:style>
  <w:style w:type="paragraph" w:styleId="36">
    <w:name w:val="List Bullet 3"/>
    <w:basedOn w:val="1"/>
    <w:unhideWhenUsed/>
    <w:uiPriority w:val="99"/>
    <w:pPr>
      <w:numPr>
        <w:ilvl w:val="0"/>
        <w:numId w:val="5"/>
      </w:numPr>
      <w:contextualSpacing/>
    </w:pPr>
  </w:style>
  <w:style w:type="paragraph" w:styleId="37">
    <w:name w:val="Body Text Indent"/>
    <w:basedOn w:val="1"/>
    <w:link w:val="133"/>
    <w:unhideWhenUsed/>
    <w:qFormat/>
    <w:uiPriority w:val="99"/>
    <w:pPr>
      <w:spacing w:after="120"/>
      <w:ind w:left="420" w:leftChars="200"/>
    </w:pPr>
  </w:style>
  <w:style w:type="paragraph" w:styleId="38">
    <w:name w:val="List Number 3"/>
    <w:basedOn w:val="1"/>
    <w:unhideWhenUsed/>
    <w:qFormat/>
    <w:uiPriority w:val="99"/>
    <w:pPr>
      <w:numPr>
        <w:ilvl w:val="0"/>
        <w:numId w:val="6"/>
      </w:numPr>
      <w:contextualSpacing/>
    </w:pPr>
  </w:style>
  <w:style w:type="paragraph" w:styleId="39">
    <w:name w:val="List 2"/>
    <w:basedOn w:val="1"/>
    <w:unhideWhenUsed/>
    <w:qFormat/>
    <w:uiPriority w:val="99"/>
    <w:pPr>
      <w:ind w:left="100" w:leftChars="200" w:hanging="200" w:hangingChars="200"/>
      <w:contextualSpacing/>
    </w:pPr>
  </w:style>
  <w:style w:type="paragraph" w:styleId="40">
    <w:name w:val="List Continue"/>
    <w:basedOn w:val="1"/>
    <w:unhideWhenUsed/>
    <w:qFormat/>
    <w:uiPriority w:val="99"/>
    <w:pPr>
      <w:spacing w:after="120"/>
      <w:ind w:left="420" w:leftChars="200"/>
      <w:contextualSpacing/>
    </w:pPr>
  </w:style>
  <w:style w:type="paragraph" w:styleId="41">
    <w:name w:val="Block Text"/>
    <w:basedOn w:val="1"/>
    <w:unhideWhenUsed/>
    <w:uiPriority w:val="99"/>
    <w:pPr>
      <w:spacing w:after="120"/>
      <w:ind w:left="1440" w:leftChars="700" w:right="1440" w:rightChars="700"/>
    </w:pPr>
  </w:style>
  <w:style w:type="paragraph" w:styleId="42">
    <w:name w:val="List Bullet 2"/>
    <w:basedOn w:val="1"/>
    <w:unhideWhenUsed/>
    <w:uiPriority w:val="99"/>
    <w:pPr>
      <w:numPr>
        <w:ilvl w:val="0"/>
        <w:numId w:val="7"/>
      </w:numPr>
      <w:contextualSpacing/>
    </w:pPr>
  </w:style>
  <w:style w:type="paragraph" w:styleId="43">
    <w:name w:val="HTML Address"/>
    <w:basedOn w:val="1"/>
    <w:link w:val="106"/>
    <w:unhideWhenUsed/>
    <w:uiPriority w:val="99"/>
    <w:rPr>
      <w:i/>
      <w:iCs/>
    </w:rPr>
  </w:style>
  <w:style w:type="paragraph" w:styleId="44">
    <w:name w:val="index 4"/>
    <w:basedOn w:val="1"/>
    <w:next w:val="1"/>
    <w:unhideWhenUsed/>
    <w:uiPriority w:val="99"/>
    <w:pPr>
      <w:ind w:left="600" w:leftChars="600"/>
    </w:pPr>
  </w:style>
  <w:style w:type="paragraph" w:styleId="45">
    <w:name w:val="toc 5"/>
    <w:basedOn w:val="1"/>
    <w:next w:val="1"/>
    <w:unhideWhenUsed/>
    <w:uiPriority w:val="39"/>
    <w:pPr>
      <w:ind w:left="1680" w:leftChars="800"/>
    </w:pPr>
  </w:style>
  <w:style w:type="paragraph" w:styleId="46">
    <w:name w:val="toc 3"/>
    <w:basedOn w:val="1"/>
    <w:next w:val="1"/>
    <w:unhideWhenUsed/>
    <w:uiPriority w:val="39"/>
    <w:pPr>
      <w:ind w:left="840" w:leftChars="400"/>
    </w:pPr>
  </w:style>
  <w:style w:type="paragraph" w:styleId="47">
    <w:name w:val="Plain Text"/>
    <w:basedOn w:val="1"/>
    <w:link w:val="111"/>
    <w:unhideWhenUsed/>
    <w:uiPriority w:val="99"/>
    <w:rPr>
      <w:rFonts w:ascii="宋体" w:hAnsi="Courier New" w:eastAsia="宋体" w:cs="Courier New"/>
      <w:szCs w:val="21"/>
    </w:rPr>
  </w:style>
  <w:style w:type="paragraph" w:styleId="48">
    <w:name w:val="List Bullet 5"/>
    <w:basedOn w:val="1"/>
    <w:unhideWhenUsed/>
    <w:uiPriority w:val="99"/>
    <w:pPr>
      <w:numPr>
        <w:ilvl w:val="0"/>
        <w:numId w:val="8"/>
      </w:numPr>
      <w:contextualSpacing/>
    </w:pPr>
  </w:style>
  <w:style w:type="paragraph" w:styleId="49">
    <w:name w:val="List Number 4"/>
    <w:basedOn w:val="1"/>
    <w:unhideWhenUsed/>
    <w:qFormat/>
    <w:uiPriority w:val="99"/>
    <w:pPr>
      <w:numPr>
        <w:ilvl w:val="0"/>
        <w:numId w:val="9"/>
      </w:numPr>
      <w:contextualSpacing/>
    </w:pPr>
  </w:style>
  <w:style w:type="paragraph" w:styleId="50">
    <w:name w:val="toc 8"/>
    <w:basedOn w:val="1"/>
    <w:next w:val="1"/>
    <w:unhideWhenUsed/>
    <w:uiPriority w:val="39"/>
    <w:pPr>
      <w:ind w:left="2940" w:leftChars="1400"/>
    </w:pPr>
  </w:style>
  <w:style w:type="paragraph" w:styleId="51">
    <w:name w:val="index 3"/>
    <w:basedOn w:val="1"/>
    <w:next w:val="1"/>
    <w:unhideWhenUsed/>
    <w:qFormat/>
    <w:uiPriority w:val="99"/>
    <w:pPr>
      <w:ind w:left="400" w:leftChars="400"/>
    </w:pPr>
  </w:style>
  <w:style w:type="paragraph" w:styleId="52">
    <w:name w:val="Date"/>
    <w:basedOn w:val="1"/>
    <w:next w:val="1"/>
    <w:link w:val="123"/>
    <w:unhideWhenUsed/>
    <w:uiPriority w:val="99"/>
    <w:pPr>
      <w:ind w:left="100" w:leftChars="2500"/>
    </w:pPr>
  </w:style>
  <w:style w:type="paragraph" w:styleId="53">
    <w:name w:val="Body Text Indent 2"/>
    <w:basedOn w:val="1"/>
    <w:link w:val="137"/>
    <w:unhideWhenUsed/>
    <w:qFormat/>
    <w:uiPriority w:val="99"/>
    <w:pPr>
      <w:spacing w:after="120" w:line="480" w:lineRule="auto"/>
      <w:ind w:left="420" w:leftChars="200"/>
    </w:pPr>
  </w:style>
  <w:style w:type="paragraph" w:styleId="54">
    <w:name w:val="endnote text"/>
    <w:basedOn w:val="1"/>
    <w:link w:val="125"/>
    <w:unhideWhenUsed/>
    <w:uiPriority w:val="99"/>
    <w:pPr>
      <w:snapToGrid w:val="0"/>
      <w:jc w:val="left"/>
    </w:pPr>
  </w:style>
  <w:style w:type="paragraph" w:styleId="55">
    <w:name w:val="List Continue 5"/>
    <w:basedOn w:val="1"/>
    <w:unhideWhenUsed/>
    <w:uiPriority w:val="99"/>
    <w:pPr>
      <w:spacing w:after="120"/>
      <w:ind w:left="2100" w:leftChars="1000"/>
      <w:contextualSpacing/>
    </w:pPr>
  </w:style>
  <w:style w:type="paragraph" w:styleId="56">
    <w:name w:val="Balloon Text"/>
    <w:basedOn w:val="1"/>
    <w:link w:val="93"/>
    <w:unhideWhenUsed/>
    <w:qFormat/>
    <w:uiPriority w:val="99"/>
    <w:rPr>
      <w:sz w:val="18"/>
      <w:szCs w:val="18"/>
    </w:rPr>
  </w:style>
  <w:style w:type="paragraph" w:styleId="57">
    <w:name w:val="footer"/>
    <w:basedOn w:val="1"/>
    <w:link w:val="9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8">
    <w:name w:val="envelope return"/>
    <w:basedOn w:val="1"/>
    <w:unhideWhenUsed/>
    <w:uiPriority w:val="99"/>
    <w:pPr>
      <w:snapToGrid w:val="0"/>
    </w:pPr>
    <w:rPr>
      <w:rFonts w:asciiTheme="majorHAnsi" w:hAnsiTheme="majorHAnsi" w:eastAsiaTheme="majorEastAsia" w:cstheme="majorBidi"/>
    </w:rPr>
  </w:style>
  <w:style w:type="paragraph" w:styleId="59">
    <w:name w:val="Body Text First Indent 2"/>
    <w:basedOn w:val="37"/>
    <w:link w:val="134"/>
    <w:unhideWhenUsed/>
    <w:qFormat/>
    <w:uiPriority w:val="99"/>
    <w:pPr>
      <w:ind w:firstLine="420" w:firstLineChars="200"/>
    </w:pPr>
  </w:style>
  <w:style w:type="paragraph" w:styleId="60">
    <w:name w:val="header"/>
    <w:basedOn w:val="1"/>
    <w:link w:val="9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1">
    <w:name w:val="Signature"/>
    <w:basedOn w:val="1"/>
    <w:link w:val="122"/>
    <w:unhideWhenUsed/>
    <w:uiPriority w:val="99"/>
    <w:pPr>
      <w:ind w:left="100" w:leftChars="2100"/>
    </w:pPr>
  </w:style>
  <w:style w:type="paragraph" w:styleId="62">
    <w:name w:val="toc 1"/>
    <w:basedOn w:val="1"/>
    <w:next w:val="1"/>
    <w:unhideWhenUsed/>
    <w:uiPriority w:val="39"/>
  </w:style>
  <w:style w:type="paragraph" w:styleId="63">
    <w:name w:val="List Continue 4"/>
    <w:basedOn w:val="1"/>
    <w:unhideWhenUsed/>
    <w:uiPriority w:val="99"/>
    <w:pPr>
      <w:spacing w:after="120"/>
      <w:ind w:left="1680" w:leftChars="800"/>
      <w:contextualSpacing/>
    </w:pPr>
  </w:style>
  <w:style w:type="paragraph" w:styleId="64">
    <w:name w:val="toc 4"/>
    <w:basedOn w:val="1"/>
    <w:next w:val="1"/>
    <w:unhideWhenUsed/>
    <w:uiPriority w:val="39"/>
    <w:pPr>
      <w:ind w:left="1260" w:leftChars="600"/>
    </w:pPr>
  </w:style>
  <w:style w:type="paragraph" w:styleId="65">
    <w:name w:val="index heading"/>
    <w:basedOn w:val="1"/>
    <w:next w:val="66"/>
    <w:unhideWhenUsed/>
    <w:uiPriority w:val="99"/>
    <w:rPr>
      <w:rFonts w:asciiTheme="majorHAnsi" w:hAnsiTheme="majorHAnsi" w:eastAsiaTheme="majorEastAsia" w:cstheme="majorBidi"/>
      <w:b/>
      <w:bCs/>
    </w:rPr>
  </w:style>
  <w:style w:type="paragraph" w:styleId="66">
    <w:name w:val="index 1"/>
    <w:basedOn w:val="1"/>
    <w:next w:val="1"/>
    <w:unhideWhenUsed/>
    <w:uiPriority w:val="99"/>
  </w:style>
  <w:style w:type="paragraph" w:styleId="67">
    <w:name w:val="Subtitle"/>
    <w:basedOn w:val="1"/>
    <w:next w:val="1"/>
    <w:link w:val="113"/>
    <w:qFormat/>
    <w:uiPriority w:val="11"/>
    <w:pPr>
      <w:spacing w:before="240" w:after="60" w:line="312" w:lineRule="auto"/>
      <w:jc w:val="center"/>
      <w:outlineLvl w:val="1"/>
    </w:pPr>
    <w:rPr>
      <w:rFonts w:eastAsia="宋体" w:asciiTheme="majorHAnsi" w:hAnsiTheme="majorHAnsi" w:cstheme="majorBidi"/>
      <w:b/>
      <w:bCs/>
      <w:kern w:val="28"/>
      <w:sz w:val="32"/>
      <w:szCs w:val="32"/>
    </w:rPr>
  </w:style>
  <w:style w:type="paragraph" w:styleId="68">
    <w:name w:val="List Number 5"/>
    <w:basedOn w:val="1"/>
    <w:unhideWhenUsed/>
    <w:uiPriority w:val="99"/>
    <w:pPr>
      <w:numPr>
        <w:ilvl w:val="0"/>
        <w:numId w:val="10"/>
      </w:numPr>
      <w:contextualSpacing/>
    </w:pPr>
  </w:style>
  <w:style w:type="paragraph" w:styleId="69">
    <w:name w:val="List"/>
    <w:basedOn w:val="1"/>
    <w:unhideWhenUsed/>
    <w:qFormat/>
    <w:uiPriority w:val="99"/>
    <w:pPr>
      <w:ind w:left="200" w:hanging="200" w:hangingChars="200"/>
      <w:contextualSpacing/>
    </w:pPr>
  </w:style>
  <w:style w:type="paragraph" w:styleId="70">
    <w:name w:val="footnote text"/>
    <w:basedOn w:val="1"/>
    <w:link w:val="115"/>
    <w:unhideWhenUsed/>
    <w:uiPriority w:val="99"/>
    <w:pPr>
      <w:snapToGrid w:val="0"/>
      <w:jc w:val="left"/>
    </w:pPr>
    <w:rPr>
      <w:sz w:val="18"/>
      <w:szCs w:val="18"/>
    </w:rPr>
  </w:style>
  <w:style w:type="paragraph" w:styleId="71">
    <w:name w:val="toc 6"/>
    <w:basedOn w:val="1"/>
    <w:next w:val="1"/>
    <w:unhideWhenUsed/>
    <w:uiPriority w:val="39"/>
    <w:pPr>
      <w:ind w:left="2100" w:leftChars="1000"/>
    </w:pPr>
  </w:style>
  <w:style w:type="paragraph" w:styleId="72">
    <w:name w:val="List 5"/>
    <w:basedOn w:val="1"/>
    <w:unhideWhenUsed/>
    <w:qFormat/>
    <w:uiPriority w:val="99"/>
    <w:pPr>
      <w:ind w:left="100" w:leftChars="800" w:hanging="200" w:hangingChars="200"/>
      <w:contextualSpacing/>
    </w:pPr>
  </w:style>
  <w:style w:type="paragraph" w:styleId="73">
    <w:name w:val="Body Text Indent 3"/>
    <w:basedOn w:val="1"/>
    <w:link w:val="138"/>
    <w:unhideWhenUsed/>
    <w:qFormat/>
    <w:uiPriority w:val="99"/>
    <w:pPr>
      <w:spacing w:after="120"/>
      <w:ind w:left="420" w:leftChars="200"/>
    </w:pPr>
    <w:rPr>
      <w:sz w:val="16"/>
      <w:szCs w:val="16"/>
    </w:rPr>
  </w:style>
  <w:style w:type="paragraph" w:styleId="74">
    <w:name w:val="index 7"/>
    <w:basedOn w:val="1"/>
    <w:next w:val="1"/>
    <w:unhideWhenUsed/>
    <w:uiPriority w:val="99"/>
    <w:pPr>
      <w:ind w:left="1200" w:leftChars="1200"/>
    </w:pPr>
  </w:style>
  <w:style w:type="paragraph" w:styleId="75">
    <w:name w:val="index 9"/>
    <w:basedOn w:val="1"/>
    <w:next w:val="1"/>
    <w:unhideWhenUsed/>
    <w:uiPriority w:val="99"/>
    <w:pPr>
      <w:ind w:left="1600" w:leftChars="1600"/>
    </w:pPr>
  </w:style>
  <w:style w:type="paragraph" w:styleId="76">
    <w:name w:val="table of figures"/>
    <w:basedOn w:val="1"/>
    <w:next w:val="1"/>
    <w:unhideWhenUsed/>
    <w:qFormat/>
    <w:uiPriority w:val="99"/>
    <w:pPr>
      <w:ind w:leftChars="200" w:hanging="200" w:hangingChars="200"/>
    </w:pPr>
  </w:style>
  <w:style w:type="paragraph" w:styleId="77">
    <w:name w:val="toc 2"/>
    <w:basedOn w:val="1"/>
    <w:next w:val="1"/>
    <w:unhideWhenUsed/>
    <w:uiPriority w:val="39"/>
    <w:pPr>
      <w:ind w:left="420" w:leftChars="200"/>
    </w:pPr>
  </w:style>
  <w:style w:type="paragraph" w:styleId="78">
    <w:name w:val="toc 9"/>
    <w:basedOn w:val="1"/>
    <w:next w:val="1"/>
    <w:unhideWhenUsed/>
    <w:uiPriority w:val="39"/>
    <w:pPr>
      <w:ind w:left="3360" w:leftChars="1600"/>
    </w:pPr>
  </w:style>
  <w:style w:type="paragraph" w:styleId="79">
    <w:name w:val="Body Text 2"/>
    <w:basedOn w:val="1"/>
    <w:link w:val="135"/>
    <w:unhideWhenUsed/>
    <w:qFormat/>
    <w:uiPriority w:val="99"/>
    <w:pPr>
      <w:spacing w:after="120" w:line="480" w:lineRule="auto"/>
    </w:pPr>
  </w:style>
  <w:style w:type="paragraph" w:styleId="80">
    <w:name w:val="List 4"/>
    <w:basedOn w:val="1"/>
    <w:unhideWhenUsed/>
    <w:uiPriority w:val="99"/>
    <w:pPr>
      <w:ind w:left="100" w:leftChars="600" w:hanging="200" w:hangingChars="200"/>
      <w:contextualSpacing/>
    </w:pPr>
  </w:style>
  <w:style w:type="paragraph" w:styleId="81">
    <w:name w:val="List Continue 2"/>
    <w:basedOn w:val="1"/>
    <w:unhideWhenUsed/>
    <w:uiPriority w:val="99"/>
    <w:pPr>
      <w:spacing w:after="120"/>
      <w:ind w:left="840" w:leftChars="400"/>
      <w:contextualSpacing/>
    </w:pPr>
  </w:style>
  <w:style w:type="paragraph" w:styleId="82">
    <w:name w:val="Message Header"/>
    <w:basedOn w:val="1"/>
    <w:link w:val="128"/>
    <w:unhideWhenUsed/>
    <w:uiPriority w:val="99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Theme="majorHAnsi" w:hAnsiTheme="majorHAnsi" w:eastAsiaTheme="majorEastAsia" w:cstheme="majorBidi"/>
      <w:sz w:val="24"/>
      <w:szCs w:val="24"/>
    </w:rPr>
  </w:style>
  <w:style w:type="paragraph" w:styleId="83">
    <w:name w:val="HTML Preformatted"/>
    <w:basedOn w:val="1"/>
    <w:link w:val="107"/>
    <w:unhideWhenUsed/>
    <w:uiPriority w:val="99"/>
    <w:rPr>
      <w:rFonts w:ascii="Courier New" w:hAnsi="Courier New" w:cs="Courier New"/>
      <w:sz w:val="20"/>
      <w:szCs w:val="20"/>
    </w:rPr>
  </w:style>
  <w:style w:type="paragraph" w:styleId="84">
    <w:name w:val="Normal (Web)"/>
    <w:basedOn w:val="1"/>
    <w:unhideWhenUsed/>
    <w:uiPriority w:val="99"/>
    <w:rPr>
      <w:rFonts w:ascii="Times New Roman" w:hAnsi="Times New Roman" w:cs="Times New Roman"/>
      <w:sz w:val="24"/>
      <w:szCs w:val="24"/>
    </w:rPr>
  </w:style>
  <w:style w:type="paragraph" w:styleId="85">
    <w:name w:val="List Continue 3"/>
    <w:basedOn w:val="1"/>
    <w:unhideWhenUsed/>
    <w:uiPriority w:val="99"/>
    <w:pPr>
      <w:spacing w:after="120"/>
      <w:ind w:left="1260" w:leftChars="600"/>
      <w:contextualSpacing/>
    </w:pPr>
  </w:style>
  <w:style w:type="paragraph" w:styleId="86">
    <w:name w:val="index 2"/>
    <w:basedOn w:val="1"/>
    <w:next w:val="1"/>
    <w:unhideWhenUsed/>
    <w:uiPriority w:val="99"/>
    <w:pPr>
      <w:ind w:left="200" w:leftChars="200"/>
    </w:pPr>
  </w:style>
  <w:style w:type="paragraph" w:styleId="87">
    <w:name w:val="Title"/>
    <w:basedOn w:val="1"/>
    <w:next w:val="1"/>
    <w:link w:val="109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table" w:styleId="90">
    <w:name w:val="Table Grid"/>
    <w:basedOn w:val="8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1">
    <w:name w:val="页眉 Char"/>
    <w:basedOn w:val="88"/>
    <w:link w:val="60"/>
    <w:qFormat/>
    <w:uiPriority w:val="99"/>
    <w:rPr>
      <w:sz w:val="18"/>
      <w:szCs w:val="18"/>
    </w:rPr>
  </w:style>
  <w:style w:type="character" w:customStyle="1" w:styleId="92">
    <w:name w:val="页脚 Char"/>
    <w:basedOn w:val="88"/>
    <w:link w:val="57"/>
    <w:qFormat/>
    <w:uiPriority w:val="99"/>
    <w:rPr>
      <w:sz w:val="18"/>
      <w:szCs w:val="18"/>
    </w:rPr>
  </w:style>
  <w:style w:type="character" w:customStyle="1" w:styleId="93">
    <w:name w:val="批注框文本 Char"/>
    <w:basedOn w:val="88"/>
    <w:link w:val="56"/>
    <w:semiHidden/>
    <w:qFormat/>
    <w:uiPriority w:val="99"/>
    <w:rPr>
      <w:sz w:val="18"/>
      <w:szCs w:val="18"/>
    </w:rPr>
  </w:style>
  <w:style w:type="paragraph" w:customStyle="1" w:styleId="94">
    <w:name w:val="p0"/>
    <w:basedOn w:val="1"/>
    <w:qFormat/>
    <w:uiPriority w:val="99"/>
    <w:pPr>
      <w:widowControl/>
    </w:pPr>
    <w:rPr>
      <w:rFonts w:ascii="Times New Roman" w:hAnsi="Times New Roman"/>
      <w:kern w:val="0"/>
      <w:szCs w:val="21"/>
    </w:rPr>
  </w:style>
  <w:style w:type="paragraph" w:customStyle="1" w:styleId="95">
    <w:name w:val="正文 New New New New New New New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96">
    <w:name w:val="正文 New"/>
    <w:qFormat/>
    <w:uiPriority w:val="99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97">
    <w:name w:val="标题 1 Char"/>
    <w:basedOn w:val="88"/>
    <w:link w:val="2"/>
    <w:qFormat/>
    <w:uiPriority w:val="9"/>
    <w:rPr>
      <w:b/>
      <w:bCs/>
      <w:kern w:val="44"/>
      <w:sz w:val="44"/>
      <w:szCs w:val="44"/>
    </w:rPr>
  </w:style>
  <w:style w:type="character" w:customStyle="1" w:styleId="98">
    <w:name w:val="标题 2 Char"/>
    <w:basedOn w:val="88"/>
    <w:link w:val="3"/>
    <w:semiHidden/>
    <w:qFormat/>
    <w:uiPriority w:val="9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99">
    <w:name w:val="标题 3 Char"/>
    <w:basedOn w:val="88"/>
    <w:link w:val="4"/>
    <w:semiHidden/>
    <w:uiPriority w:val="9"/>
    <w:rPr>
      <w:b/>
      <w:bCs/>
      <w:kern w:val="2"/>
      <w:sz w:val="32"/>
      <w:szCs w:val="32"/>
    </w:rPr>
  </w:style>
  <w:style w:type="character" w:customStyle="1" w:styleId="100">
    <w:name w:val="标题 4 Char"/>
    <w:basedOn w:val="88"/>
    <w:link w:val="5"/>
    <w:semiHidden/>
    <w:uiPriority w:val="9"/>
    <w:rPr>
      <w:rFonts w:asciiTheme="majorHAnsi" w:hAnsiTheme="majorHAnsi" w:eastAsiaTheme="majorEastAsia" w:cstheme="majorBidi"/>
      <w:b/>
      <w:bCs/>
      <w:kern w:val="2"/>
      <w:sz w:val="28"/>
      <w:szCs w:val="28"/>
    </w:rPr>
  </w:style>
  <w:style w:type="character" w:customStyle="1" w:styleId="101">
    <w:name w:val="标题 5 Char"/>
    <w:basedOn w:val="88"/>
    <w:link w:val="6"/>
    <w:semiHidden/>
    <w:uiPriority w:val="9"/>
    <w:rPr>
      <w:b/>
      <w:bCs/>
      <w:kern w:val="2"/>
      <w:sz w:val="28"/>
      <w:szCs w:val="28"/>
    </w:rPr>
  </w:style>
  <w:style w:type="character" w:customStyle="1" w:styleId="102">
    <w:name w:val="标题 6 Char"/>
    <w:basedOn w:val="88"/>
    <w:link w:val="7"/>
    <w:semiHidden/>
    <w:uiPriority w:val="9"/>
    <w:rPr>
      <w:rFonts w:asciiTheme="majorHAnsi" w:hAnsiTheme="majorHAnsi" w:eastAsiaTheme="majorEastAsia" w:cstheme="majorBidi"/>
      <w:b/>
      <w:bCs/>
      <w:kern w:val="2"/>
      <w:sz w:val="24"/>
      <w:szCs w:val="24"/>
    </w:rPr>
  </w:style>
  <w:style w:type="character" w:customStyle="1" w:styleId="103">
    <w:name w:val="标题 7 Char"/>
    <w:basedOn w:val="88"/>
    <w:link w:val="8"/>
    <w:semiHidden/>
    <w:uiPriority w:val="9"/>
    <w:rPr>
      <w:b/>
      <w:bCs/>
      <w:kern w:val="2"/>
      <w:sz w:val="24"/>
      <w:szCs w:val="24"/>
    </w:rPr>
  </w:style>
  <w:style w:type="character" w:customStyle="1" w:styleId="104">
    <w:name w:val="标题 8 Char"/>
    <w:basedOn w:val="88"/>
    <w:link w:val="9"/>
    <w:semiHidden/>
    <w:uiPriority w:val="9"/>
    <w:rPr>
      <w:rFonts w:asciiTheme="majorHAnsi" w:hAnsiTheme="majorHAnsi" w:eastAsiaTheme="majorEastAsia" w:cstheme="majorBidi"/>
      <w:kern w:val="2"/>
      <w:sz w:val="24"/>
      <w:szCs w:val="24"/>
    </w:rPr>
  </w:style>
  <w:style w:type="character" w:customStyle="1" w:styleId="105">
    <w:name w:val="标题 9 Char"/>
    <w:basedOn w:val="88"/>
    <w:link w:val="10"/>
    <w:semiHidden/>
    <w:uiPriority w:val="9"/>
    <w:rPr>
      <w:rFonts w:asciiTheme="majorHAnsi" w:hAnsiTheme="majorHAnsi" w:eastAsiaTheme="majorEastAsia" w:cstheme="majorBidi"/>
      <w:kern w:val="2"/>
      <w:sz w:val="21"/>
      <w:szCs w:val="21"/>
    </w:rPr>
  </w:style>
  <w:style w:type="character" w:customStyle="1" w:styleId="106">
    <w:name w:val="HTML 地址 Char"/>
    <w:basedOn w:val="88"/>
    <w:link w:val="43"/>
    <w:semiHidden/>
    <w:uiPriority w:val="99"/>
    <w:rPr>
      <w:i/>
      <w:iCs/>
      <w:kern w:val="2"/>
      <w:sz w:val="21"/>
      <w:szCs w:val="22"/>
    </w:rPr>
  </w:style>
  <w:style w:type="character" w:customStyle="1" w:styleId="107">
    <w:name w:val="HTML 预设格式 Char"/>
    <w:basedOn w:val="88"/>
    <w:link w:val="83"/>
    <w:semiHidden/>
    <w:uiPriority w:val="99"/>
    <w:rPr>
      <w:rFonts w:ascii="Courier New" w:hAnsi="Courier New" w:cs="Courier New"/>
      <w:kern w:val="2"/>
    </w:rPr>
  </w:style>
  <w:style w:type="paragraph" w:customStyle="1" w:styleId="108">
    <w:name w:val="TOC Heading"/>
    <w:basedOn w:val="2"/>
    <w:next w:val="1"/>
    <w:unhideWhenUsed/>
    <w:qFormat/>
    <w:uiPriority w:val="39"/>
    <w:pPr>
      <w:outlineLvl w:val="9"/>
    </w:pPr>
  </w:style>
  <w:style w:type="character" w:customStyle="1" w:styleId="109">
    <w:name w:val="标题 Char"/>
    <w:basedOn w:val="88"/>
    <w:link w:val="87"/>
    <w:uiPriority w:val="10"/>
    <w:rPr>
      <w:rFonts w:eastAsia="宋体" w:asciiTheme="majorHAnsi" w:hAnsiTheme="majorHAnsi" w:cstheme="majorBidi"/>
      <w:b/>
      <w:bCs/>
      <w:kern w:val="2"/>
      <w:sz w:val="32"/>
      <w:szCs w:val="32"/>
    </w:rPr>
  </w:style>
  <w:style w:type="character" w:customStyle="1" w:styleId="110">
    <w:name w:val="称呼 Char"/>
    <w:basedOn w:val="88"/>
    <w:link w:val="33"/>
    <w:semiHidden/>
    <w:uiPriority w:val="99"/>
    <w:rPr>
      <w:kern w:val="2"/>
      <w:sz w:val="21"/>
      <w:szCs w:val="22"/>
    </w:rPr>
  </w:style>
  <w:style w:type="character" w:customStyle="1" w:styleId="111">
    <w:name w:val="纯文本 Char"/>
    <w:basedOn w:val="88"/>
    <w:link w:val="47"/>
    <w:semiHidden/>
    <w:uiPriority w:val="99"/>
    <w:rPr>
      <w:rFonts w:ascii="宋体" w:hAnsi="Courier New" w:eastAsia="宋体" w:cs="Courier New"/>
      <w:kern w:val="2"/>
      <w:sz w:val="21"/>
      <w:szCs w:val="21"/>
    </w:rPr>
  </w:style>
  <w:style w:type="character" w:customStyle="1" w:styleId="112">
    <w:name w:val="电子邮件签名 Char"/>
    <w:basedOn w:val="88"/>
    <w:link w:val="23"/>
    <w:semiHidden/>
    <w:uiPriority w:val="99"/>
    <w:rPr>
      <w:kern w:val="2"/>
      <w:sz w:val="21"/>
      <w:szCs w:val="22"/>
    </w:rPr>
  </w:style>
  <w:style w:type="character" w:customStyle="1" w:styleId="113">
    <w:name w:val="副标题 Char"/>
    <w:basedOn w:val="88"/>
    <w:link w:val="67"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14">
    <w:name w:val="宏文本 Char"/>
    <w:basedOn w:val="88"/>
    <w:link w:val="19"/>
    <w:semiHidden/>
    <w:qFormat/>
    <w:uiPriority w:val="99"/>
    <w:rPr>
      <w:rFonts w:ascii="Courier New" w:hAnsi="Courier New" w:eastAsia="宋体" w:cs="Courier New"/>
      <w:kern w:val="2"/>
      <w:sz w:val="24"/>
      <w:szCs w:val="24"/>
    </w:rPr>
  </w:style>
  <w:style w:type="character" w:customStyle="1" w:styleId="115">
    <w:name w:val="脚注文本 Char"/>
    <w:basedOn w:val="88"/>
    <w:link w:val="70"/>
    <w:semiHidden/>
    <w:uiPriority w:val="99"/>
    <w:rPr>
      <w:kern w:val="2"/>
      <w:sz w:val="18"/>
      <w:szCs w:val="18"/>
    </w:rPr>
  </w:style>
  <w:style w:type="character" w:customStyle="1" w:styleId="116">
    <w:name w:val="结束语 Char"/>
    <w:basedOn w:val="88"/>
    <w:link w:val="35"/>
    <w:semiHidden/>
    <w:qFormat/>
    <w:uiPriority w:val="99"/>
    <w:rPr>
      <w:kern w:val="2"/>
      <w:sz w:val="21"/>
      <w:szCs w:val="22"/>
    </w:rPr>
  </w:style>
  <w:style w:type="paragraph" w:customStyle="1" w:styleId="117">
    <w:name w:val="List Paragraph"/>
    <w:basedOn w:val="1"/>
    <w:unhideWhenUsed/>
    <w:uiPriority w:val="99"/>
    <w:pPr>
      <w:ind w:firstLine="420" w:firstLineChars="200"/>
    </w:pPr>
  </w:style>
  <w:style w:type="paragraph" w:customStyle="1" w:styleId="118">
    <w:name w:val="Intense Quote"/>
    <w:basedOn w:val="1"/>
    <w:next w:val="1"/>
    <w:link w:val="119"/>
    <w:unhideWhenUsed/>
    <w:uiPriority w:val="99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119">
    <w:name w:val="明显引用 Char"/>
    <w:basedOn w:val="88"/>
    <w:link w:val="118"/>
    <w:semiHidden/>
    <w:uiPriority w:val="99"/>
    <w:rPr>
      <w:b/>
      <w:bCs/>
      <w:i/>
      <w:iCs/>
      <w:color w:val="4F81BD" w:themeColor="accent1"/>
      <w:kern w:val="2"/>
      <w:sz w:val="21"/>
      <w:szCs w:val="22"/>
      <w14:textFill>
        <w14:solidFill>
          <w14:schemeClr w14:val="accent1"/>
        </w14:solidFill>
      </w14:textFill>
    </w:rPr>
  </w:style>
  <w:style w:type="character" w:customStyle="1" w:styleId="120">
    <w:name w:val="批注文字 Char"/>
    <w:basedOn w:val="88"/>
    <w:link w:val="13"/>
    <w:semiHidden/>
    <w:uiPriority w:val="99"/>
    <w:rPr>
      <w:kern w:val="2"/>
      <w:sz w:val="21"/>
      <w:szCs w:val="22"/>
    </w:rPr>
  </w:style>
  <w:style w:type="character" w:customStyle="1" w:styleId="121">
    <w:name w:val="批注主题 Char"/>
    <w:basedOn w:val="120"/>
    <w:link w:val="12"/>
    <w:semiHidden/>
    <w:uiPriority w:val="99"/>
    <w:rPr>
      <w:b/>
      <w:bCs/>
      <w:kern w:val="2"/>
      <w:sz w:val="21"/>
      <w:szCs w:val="22"/>
    </w:rPr>
  </w:style>
  <w:style w:type="character" w:customStyle="1" w:styleId="122">
    <w:name w:val="签名 Char"/>
    <w:basedOn w:val="88"/>
    <w:link w:val="61"/>
    <w:semiHidden/>
    <w:uiPriority w:val="99"/>
    <w:rPr>
      <w:kern w:val="2"/>
      <w:sz w:val="21"/>
      <w:szCs w:val="22"/>
    </w:rPr>
  </w:style>
  <w:style w:type="character" w:customStyle="1" w:styleId="123">
    <w:name w:val="日期 Char"/>
    <w:basedOn w:val="88"/>
    <w:link w:val="52"/>
    <w:semiHidden/>
    <w:uiPriority w:val="99"/>
    <w:rPr>
      <w:kern w:val="2"/>
      <w:sz w:val="21"/>
      <w:szCs w:val="22"/>
    </w:rPr>
  </w:style>
  <w:style w:type="paragraph" w:customStyle="1" w:styleId="124">
    <w:name w:val="Bibliography"/>
    <w:basedOn w:val="1"/>
    <w:next w:val="1"/>
    <w:unhideWhenUsed/>
    <w:uiPriority w:val="37"/>
  </w:style>
  <w:style w:type="character" w:customStyle="1" w:styleId="125">
    <w:name w:val="尾注文本 Char"/>
    <w:basedOn w:val="88"/>
    <w:link w:val="54"/>
    <w:semiHidden/>
    <w:uiPriority w:val="99"/>
    <w:rPr>
      <w:kern w:val="2"/>
      <w:sz w:val="21"/>
      <w:szCs w:val="22"/>
    </w:rPr>
  </w:style>
  <w:style w:type="character" w:customStyle="1" w:styleId="126">
    <w:name w:val="文档结构图 Char"/>
    <w:basedOn w:val="88"/>
    <w:link w:val="30"/>
    <w:semiHidden/>
    <w:uiPriority w:val="99"/>
    <w:rPr>
      <w:rFonts w:ascii="宋体" w:eastAsia="宋体"/>
      <w:kern w:val="2"/>
      <w:sz w:val="18"/>
      <w:szCs w:val="18"/>
    </w:rPr>
  </w:style>
  <w:style w:type="paragraph" w:customStyle="1" w:styleId="127">
    <w:name w:val="No Spacing"/>
    <w:unhideWhenUsed/>
    <w:uiPriority w:val="99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128">
    <w:name w:val="信息标题 Char"/>
    <w:basedOn w:val="88"/>
    <w:link w:val="82"/>
    <w:semiHidden/>
    <w:uiPriority w:val="99"/>
    <w:rPr>
      <w:rFonts w:asciiTheme="majorHAnsi" w:hAnsiTheme="majorHAnsi" w:eastAsiaTheme="majorEastAsia" w:cstheme="majorBidi"/>
      <w:kern w:val="2"/>
      <w:sz w:val="24"/>
      <w:szCs w:val="24"/>
      <w:shd w:val="pct20" w:color="auto" w:fill="auto"/>
    </w:rPr>
  </w:style>
  <w:style w:type="paragraph" w:customStyle="1" w:styleId="129">
    <w:name w:val="Quote"/>
    <w:basedOn w:val="1"/>
    <w:next w:val="1"/>
    <w:link w:val="130"/>
    <w:unhideWhenUsed/>
    <w:uiPriority w:val="9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130">
    <w:name w:val="引用 Char"/>
    <w:basedOn w:val="88"/>
    <w:link w:val="129"/>
    <w:semiHidden/>
    <w:uiPriority w:val="99"/>
    <w:rPr>
      <w:i/>
      <w:iCs/>
      <w:color w:val="000000" w:themeColor="text1"/>
      <w:kern w:val="2"/>
      <w:sz w:val="21"/>
      <w:szCs w:val="22"/>
      <w14:textFill>
        <w14:solidFill>
          <w14:schemeClr w14:val="tx1"/>
        </w14:solidFill>
      </w14:textFill>
    </w:rPr>
  </w:style>
  <w:style w:type="character" w:customStyle="1" w:styleId="131">
    <w:name w:val="正文文本 Char"/>
    <w:basedOn w:val="88"/>
    <w:link w:val="16"/>
    <w:semiHidden/>
    <w:uiPriority w:val="99"/>
    <w:rPr>
      <w:kern w:val="2"/>
      <w:sz w:val="21"/>
      <w:szCs w:val="22"/>
    </w:rPr>
  </w:style>
  <w:style w:type="character" w:customStyle="1" w:styleId="132">
    <w:name w:val="正文首行缩进 Char"/>
    <w:basedOn w:val="131"/>
    <w:link w:val="15"/>
    <w:semiHidden/>
    <w:uiPriority w:val="99"/>
    <w:rPr>
      <w:kern w:val="2"/>
      <w:sz w:val="21"/>
      <w:szCs w:val="22"/>
    </w:rPr>
  </w:style>
  <w:style w:type="character" w:customStyle="1" w:styleId="133">
    <w:name w:val="正文文本缩进 Char"/>
    <w:basedOn w:val="88"/>
    <w:link w:val="37"/>
    <w:semiHidden/>
    <w:qFormat/>
    <w:uiPriority w:val="99"/>
    <w:rPr>
      <w:kern w:val="2"/>
      <w:sz w:val="21"/>
      <w:szCs w:val="22"/>
    </w:rPr>
  </w:style>
  <w:style w:type="character" w:customStyle="1" w:styleId="134">
    <w:name w:val="正文首行缩进 2 Char"/>
    <w:basedOn w:val="133"/>
    <w:link w:val="59"/>
    <w:semiHidden/>
    <w:qFormat/>
    <w:uiPriority w:val="99"/>
    <w:rPr>
      <w:kern w:val="2"/>
      <w:sz w:val="21"/>
      <w:szCs w:val="22"/>
    </w:rPr>
  </w:style>
  <w:style w:type="character" w:customStyle="1" w:styleId="135">
    <w:name w:val="正文文本 2 Char"/>
    <w:basedOn w:val="88"/>
    <w:link w:val="79"/>
    <w:semiHidden/>
    <w:qFormat/>
    <w:uiPriority w:val="99"/>
    <w:rPr>
      <w:kern w:val="2"/>
      <w:sz w:val="21"/>
      <w:szCs w:val="22"/>
    </w:rPr>
  </w:style>
  <w:style w:type="character" w:customStyle="1" w:styleId="136">
    <w:name w:val="正文文本 3 Char"/>
    <w:basedOn w:val="88"/>
    <w:link w:val="34"/>
    <w:semiHidden/>
    <w:qFormat/>
    <w:uiPriority w:val="99"/>
    <w:rPr>
      <w:kern w:val="2"/>
      <w:sz w:val="16"/>
      <w:szCs w:val="16"/>
    </w:rPr>
  </w:style>
  <w:style w:type="character" w:customStyle="1" w:styleId="137">
    <w:name w:val="正文文本缩进 2 Char"/>
    <w:basedOn w:val="88"/>
    <w:link w:val="53"/>
    <w:semiHidden/>
    <w:qFormat/>
    <w:uiPriority w:val="99"/>
    <w:rPr>
      <w:kern w:val="2"/>
      <w:sz w:val="21"/>
      <w:szCs w:val="22"/>
    </w:rPr>
  </w:style>
  <w:style w:type="character" w:customStyle="1" w:styleId="138">
    <w:name w:val="正文文本缩进 3 Char"/>
    <w:basedOn w:val="88"/>
    <w:link w:val="73"/>
    <w:semiHidden/>
    <w:qFormat/>
    <w:uiPriority w:val="99"/>
    <w:rPr>
      <w:kern w:val="2"/>
      <w:sz w:val="16"/>
      <w:szCs w:val="16"/>
    </w:rPr>
  </w:style>
  <w:style w:type="character" w:customStyle="1" w:styleId="139">
    <w:name w:val="注释标题 Char"/>
    <w:basedOn w:val="88"/>
    <w:link w:val="20"/>
    <w:semiHidden/>
    <w:qFormat/>
    <w:uiPriority w:val="99"/>
    <w:rPr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7D8785-26EA-4D00-AF16-9A95C214032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8</Pages>
  <Words>3450</Words>
  <Characters>1415</Characters>
  <Lines>64</Lines>
  <Paragraphs>79</Paragraphs>
  <TotalTime>0</TotalTime>
  <ScaleCrop>false</ScaleCrop>
  <LinksUpToDate>false</LinksUpToDate>
  <CharactersWithSpaces>4786</CharactersWithSpaces>
  <Application>WPS Office_10.1.0.6490_F1E327BC-269C-435d-A152-05C5408002CA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2017-05-05T03:30:00Z</dcterms:created>
  <dc:creator>林枢旻</dc:creator>
  <cp:lastModifiedBy>陈燕清</cp:lastModifiedBy>
  <cp:lastPrinted>2017-06-07T02:01:00Z</cp:lastPrinted>
  <dcterms:modified xsi:type="dcterms:W3CDTF">2017-06-07T02:21:09Z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2052-10.1.0.6490</vt:lpwstr>
  </property>
</Properties>
</file>